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812"/>
      </w:tblGrid>
      <w:tr w:rsidR="004C34CD" w:rsidRPr="0042745A" w14:paraId="2BFBB3CB" w14:textId="77777777" w:rsidTr="004C34CD">
        <w:trPr>
          <w:trHeight w:val="983"/>
        </w:trPr>
        <w:tc>
          <w:tcPr>
            <w:tcW w:w="3964" w:type="dxa"/>
          </w:tcPr>
          <w:p w14:paraId="72182431" w14:textId="77777777" w:rsidR="004C34CD" w:rsidRPr="0042745A" w:rsidRDefault="004C34CD" w:rsidP="004C34CD">
            <w:pPr>
              <w:jc w:val="center"/>
              <w:rPr>
                <w:rFonts w:ascii="Times New Roman" w:hAnsi="Times New Roman" w:cs="Times New Roman"/>
                <w:b/>
                <w:sz w:val="26"/>
                <w:szCs w:val="26"/>
              </w:rPr>
            </w:pPr>
            <w:r w:rsidRPr="0042745A">
              <w:rPr>
                <w:rFonts w:ascii="Times New Roman" w:hAnsi="Times New Roman" w:cs="Times New Roman"/>
                <w:b/>
                <w:sz w:val="26"/>
                <w:szCs w:val="26"/>
              </w:rPr>
              <w:t>ỦY BAN NHÂN DÂN</w:t>
            </w:r>
          </w:p>
          <w:p w14:paraId="23315EE5" w14:textId="77777777" w:rsidR="004C34CD" w:rsidRPr="0042745A" w:rsidRDefault="004C34CD" w:rsidP="004C34CD">
            <w:pPr>
              <w:jc w:val="center"/>
              <w:rPr>
                <w:rFonts w:ascii="Times New Roman" w:hAnsi="Times New Roman" w:cs="Times New Roman"/>
                <w:sz w:val="26"/>
                <w:szCs w:val="26"/>
              </w:rPr>
            </w:pPr>
            <w:r w:rsidRPr="0042745A">
              <w:rPr>
                <w:rFonts w:ascii="Times New Roman" w:hAnsi="Times New Roman" w:cs="Times New Roman"/>
                <w:b/>
                <w:noProof/>
                <w:sz w:val="26"/>
                <w:szCs w:val="26"/>
              </w:rPr>
              <mc:AlternateContent>
                <mc:Choice Requires="wps">
                  <w:drawing>
                    <wp:anchor distT="0" distB="0" distL="114300" distR="114300" simplePos="0" relativeHeight="251659264" behindDoc="0" locked="0" layoutInCell="1" allowOverlap="1" wp14:anchorId="5915EC99" wp14:editId="39229AB9">
                      <wp:simplePos x="0" y="0"/>
                      <wp:positionH relativeFrom="column">
                        <wp:posOffset>714985</wp:posOffset>
                      </wp:positionH>
                      <wp:positionV relativeFrom="paragraph">
                        <wp:posOffset>237234</wp:posOffset>
                      </wp:positionV>
                      <wp:extent cx="991590" cy="0"/>
                      <wp:effectExtent l="0" t="0" r="37465" b="19050"/>
                      <wp:wrapNone/>
                      <wp:docPr id="1" name="Straight Connector 1"/>
                      <wp:cNvGraphicFramePr/>
                      <a:graphic xmlns:a="http://schemas.openxmlformats.org/drawingml/2006/main">
                        <a:graphicData uri="http://schemas.microsoft.com/office/word/2010/wordprocessingShape">
                          <wps:wsp>
                            <wps:cNvCnPr/>
                            <wps:spPr>
                              <a:xfrm>
                                <a:off x="0" y="0"/>
                                <a:ext cx="991590"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6868B7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3pt,18.7pt" to="134.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" strokecolor="black [3040]" strokeweight=".5pt"/>
                  </w:pict>
                </mc:Fallback>
              </mc:AlternateContent>
            </w:r>
            <w:r w:rsidRPr="0042745A">
              <w:rPr>
                <w:rFonts w:ascii="Times New Roman" w:hAnsi="Times New Roman" w:cs="Times New Roman"/>
                <w:b/>
                <w:sz w:val="26"/>
                <w:szCs w:val="26"/>
              </w:rPr>
              <w:t>THÀNH PHỐ HỒ CHÍ MINH</w:t>
            </w:r>
          </w:p>
        </w:tc>
        <w:tc>
          <w:tcPr>
            <w:tcW w:w="5812" w:type="dxa"/>
          </w:tcPr>
          <w:p w14:paraId="38122AAB" w14:textId="77777777" w:rsidR="004C34CD" w:rsidRPr="0042745A" w:rsidRDefault="004C34CD" w:rsidP="004C34CD">
            <w:pPr>
              <w:jc w:val="center"/>
              <w:rPr>
                <w:rFonts w:ascii="Times New Roman" w:hAnsi="Times New Roman" w:cs="Times New Roman"/>
                <w:b/>
                <w:sz w:val="26"/>
                <w:szCs w:val="26"/>
              </w:rPr>
            </w:pPr>
            <w:r w:rsidRPr="0042745A">
              <w:rPr>
                <w:rFonts w:ascii="Times New Roman" w:hAnsi="Times New Roman" w:cs="Times New Roman"/>
                <w:b/>
                <w:noProof/>
                <w:sz w:val="26"/>
                <w:szCs w:val="26"/>
              </w:rPr>
              <mc:AlternateContent>
                <mc:Choice Requires="wps">
                  <w:drawing>
                    <wp:anchor distT="0" distB="0" distL="114300" distR="114300" simplePos="0" relativeHeight="251660288" behindDoc="0" locked="0" layoutInCell="1" allowOverlap="1" wp14:anchorId="7F968FAF" wp14:editId="4E131CAB">
                      <wp:simplePos x="0" y="0"/>
                      <wp:positionH relativeFrom="column">
                        <wp:posOffset>697601</wp:posOffset>
                      </wp:positionH>
                      <wp:positionV relativeFrom="paragraph">
                        <wp:posOffset>427099</wp:posOffset>
                      </wp:positionV>
                      <wp:extent cx="2161309"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2161309"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3C7A43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95pt,33.65pt" to="225.15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" strokecolor="black [3040]" strokeweight=".5pt"/>
                  </w:pict>
                </mc:Fallback>
              </mc:AlternateContent>
            </w:r>
            <w:r w:rsidRPr="0042745A">
              <w:rPr>
                <w:rFonts w:ascii="Times New Roman" w:hAnsi="Times New Roman" w:cs="Times New Roman"/>
                <w:b/>
                <w:sz w:val="26"/>
                <w:szCs w:val="26"/>
              </w:rPr>
              <w:t>CỘNG HÒA XÃ HỘI CHỦ NGHĨA VIỆT NAM</w:t>
            </w:r>
            <w:r w:rsidRPr="0042745A">
              <w:rPr>
                <w:rFonts w:ascii="Times New Roman" w:hAnsi="Times New Roman" w:cs="Times New Roman"/>
                <w:b/>
                <w:sz w:val="26"/>
                <w:szCs w:val="26"/>
              </w:rPr>
              <w:br/>
            </w:r>
            <w:r w:rsidRPr="0042745A">
              <w:rPr>
                <w:rFonts w:ascii="Times New Roman" w:hAnsi="Times New Roman" w:cs="Times New Roman"/>
                <w:b/>
                <w:sz w:val="28"/>
                <w:szCs w:val="26"/>
              </w:rPr>
              <w:t>Độc lập - Tự do - Hạnh phúc</w:t>
            </w:r>
          </w:p>
        </w:tc>
      </w:tr>
      <w:tr w:rsidR="004C34CD" w:rsidRPr="0042745A" w14:paraId="6933F14D" w14:textId="77777777" w:rsidTr="004C34CD">
        <w:tc>
          <w:tcPr>
            <w:tcW w:w="3964" w:type="dxa"/>
          </w:tcPr>
          <w:p w14:paraId="722D4C22" w14:textId="77777777" w:rsidR="004C34CD" w:rsidRPr="0042745A" w:rsidRDefault="004C34CD" w:rsidP="004C34CD">
            <w:pPr>
              <w:jc w:val="center"/>
              <w:rPr>
                <w:rFonts w:ascii="Times New Roman" w:hAnsi="Times New Roman" w:cs="Times New Roman"/>
                <w:sz w:val="26"/>
                <w:szCs w:val="26"/>
              </w:rPr>
            </w:pPr>
            <w:r w:rsidRPr="0042745A">
              <w:rPr>
                <w:rFonts w:ascii="Times New Roman" w:hAnsi="Times New Roman" w:cs="Times New Roman"/>
                <w:sz w:val="26"/>
                <w:szCs w:val="26"/>
              </w:rPr>
              <w:t>Số:           /KH-UBND</w:t>
            </w:r>
          </w:p>
        </w:tc>
        <w:tc>
          <w:tcPr>
            <w:tcW w:w="5812" w:type="dxa"/>
          </w:tcPr>
          <w:p w14:paraId="4ECEA8F0" w14:textId="77777777" w:rsidR="004C34CD" w:rsidRPr="0042745A" w:rsidRDefault="004C34CD" w:rsidP="004C34CD">
            <w:pPr>
              <w:jc w:val="center"/>
              <w:rPr>
                <w:rFonts w:ascii="Times New Roman" w:hAnsi="Times New Roman" w:cs="Times New Roman"/>
                <w:i/>
                <w:sz w:val="26"/>
                <w:szCs w:val="26"/>
              </w:rPr>
            </w:pPr>
            <w:r w:rsidRPr="0042745A">
              <w:rPr>
                <w:rFonts w:ascii="Times New Roman" w:hAnsi="Times New Roman" w:cs="Times New Roman"/>
                <w:i/>
                <w:sz w:val="26"/>
                <w:szCs w:val="26"/>
              </w:rPr>
              <w:t>Thành phố Hồ Chí Minh, ngày … tháng … năm 2025</w:t>
            </w:r>
          </w:p>
        </w:tc>
      </w:tr>
    </w:tbl>
    <w:p w14:paraId="08BD0951" w14:textId="77777777" w:rsidR="004C34CD" w:rsidRPr="0042745A" w:rsidRDefault="004C34CD">
      <w:pPr>
        <w:rPr>
          <w:rFonts w:ascii="Times New Roman" w:hAnsi="Times New Roman" w:cs="Times New Roman"/>
          <w:sz w:val="26"/>
          <w:szCs w:val="26"/>
        </w:rPr>
      </w:pPr>
      <w:r w:rsidRPr="0042745A">
        <w:rPr>
          <w:rFonts w:ascii="Times New Roman" w:hAnsi="Times New Roman" w:cs="Times New Roman"/>
          <w:noProof/>
          <w:sz w:val="26"/>
          <w:szCs w:val="26"/>
        </w:rPr>
        <mc:AlternateContent>
          <mc:Choice Requires="wps">
            <w:drawing>
              <wp:anchor distT="0" distB="0" distL="114300" distR="114300" simplePos="0" relativeHeight="251663360" behindDoc="0" locked="0" layoutInCell="1" allowOverlap="1" wp14:anchorId="4E3F9BC5" wp14:editId="7947B1A0">
                <wp:simplePos x="0" y="0"/>
                <wp:positionH relativeFrom="column">
                  <wp:posOffset>518663</wp:posOffset>
                </wp:positionH>
                <wp:positionV relativeFrom="paragraph">
                  <wp:posOffset>143175</wp:posOffset>
                </wp:positionV>
                <wp:extent cx="1447332" cy="308540"/>
                <wp:effectExtent l="0" t="0" r="19685" b="15875"/>
                <wp:wrapNone/>
                <wp:docPr id="4" name="Rectangle 4"/>
                <wp:cNvGraphicFramePr/>
                <a:graphic xmlns:a="http://schemas.openxmlformats.org/drawingml/2006/main">
                  <a:graphicData uri="http://schemas.microsoft.com/office/word/2010/wordprocessingShape">
                    <wps:wsp>
                      <wps:cNvSpPr/>
                      <wps:spPr>
                        <a:xfrm>
                          <a:off x="0" y="0"/>
                          <a:ext cx="1447332" cy="308540"/>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712BCACF" w14:textId="77777777" w:rsidR="00B47DE5" w:rsidRPr="004C34CD" w:rsidRDefault="00B47DE5" w:rsidP="004C34CD">
                            <w:pPr>
                              <w:jc w:val="center"/>
                              <w:rPr>
                                <w:rFonts w:ascii="Times New Roman" w:hAnsi="Times New Roman" w:cs="Times New Roman"/>
                                <w:b/>
                                <w:sz w:val="28"/>
                                <w:szCs w:val="28"/>
                              </w:rPr>
                            </w:pPr>
                            <w:r w:rsidRPr="004C34CD">
                              <w:rPr>
                                <w:rFonts w:ascii="Times New Roman" w:hAnsi="Times New Roman" w:cs="Times New Roman"/>
                                <w:b/>
                                <w:sz w:val="28"/>
                                <w:szCs w:val="28"/>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3F9BC5" id="Rectangle 4" o:spid="_x0000_s1026" style="position:absolute;margin-left:40.85pt;margin-top:11.25pt;width:113.95pt;height:24.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" fillcolor="white [3201]" strokecolor="black [3200]" strokeweight=".5pt">
                <v:textbox>
                  <w:txbxContent>
                    <w:p w14:paraId="712BCACF" w14:textId="77777777" w:rsidR="00B47DE5" w:rsidRPr="004C34CD" w:rsidRDefault="00B47DE5" w:rsidP="004C34CD">
                      <w:pPr>
                        <w:jc w:val="center"/>
                        <w:rPr>
                          <w:rFonts w:ascii="Times New Roman" w:hAnsi="Times New Roman" w:cs="Times New Roman"/>
                          <w:b/>
                          <w:sz w:val="28"/>
                          <w:szCs w:val="28"/>
                        </w:rPr>
                      </w:pPr>
                      <w:r w:rsidRPr="004C34CD">
                        <w:rPr>
                          <w:rFonts w:ascii="Times New Roman" w:hAnsi="Times New Roman" w:cs="Times New Roman"/>
                          <w:b/>
                          <w:sz w:val="28"/>
                          <w:szCs w:val="28"/>
                        </w:rPr>
                        <w:t>DỰ THẢO</w:t>
                      </w:r>
                    </w:p>
                  </w:txbxContent>
                </v:textbox>
              </v:rect>
            </w:pict>
          </mc:Fallback>
        </mc:AlternateContent>
      </w:r>
    </w:p>
    <w:p w14:paraId="571B22F2" w14:textId="77777777" w:rsidR="004C34CD" w:rsidRPr="0042745A" w:rsidRDefault="004C34CD" w:rsidP="004C34CD">
      <w:pPr>
        <w:spacing w:after="0" w:line="240" w:lineRule="auto"/>
        <w:jc w:val="center"/>
        <w:rPr>
          <w:rFonts w:ascii="Times New Roman" w:hAnsi="Times New Roman" w:cs="Times New Roman"/>
          <w:b/>
          <w:sz w:val="26"/>
          <w:szCs w:val="26"/>
        </w:rPr>
      </w:pPr>
    </w:p>
    <w:p w14:paraId="4718726F" w14:textId="77777777" w:rsidR="00D678FE" w:rsidRPr="0042745A" w:rsidRDefault="001971A9" w:rsidP="004C34CD">
      <w:pPr>
        <w:spacing w:after="0" w:line="240" w:lineRule="auto"/>
        <w:jc w:val="center"/>
        <w:rPr>
          <w:rFonts w:ascii="Times New Roman" w:hAnsi="Times New Roman" w:cs="Times New Roman"/>
          <w:b/>
          <w:sz w:val="28"/>
          <w:szCs w:val="26"/>
        </w:rPr>
      </w:pPr>
      <w:r w:rsidRPr="0042745A">
        <w:rPr>
          <w:rFonts w:ascii="Times New Roman" w:hAnsi="Times New Roman" w:cs="Times New Roman"/>
          <w:b/>
          <w:sz w:val="28"/>
          <w:szCs w:val="26"/>
        </w:rPr>
        <w:t>KẾ HOẠCH</w:t>
      </w:r>
    </w:p>
    <w:p w14:paraId="0FEAE1F8" w14:textId="77777777" w:rsidR="00D678FE" w:rsidRPr="0042745A" w:rsidRDefault="001971A9" w:rsidP="004C34CD">
      <w:pPr>
        <w:spacing w:after="0" w:line="240" w:lineRule="auto"/>
        <w:jc w:val="center"/>
        <w:rPr>
          <w:rFonts w:ascii="Times New Roman" w:hAnsi="Times New Roman" w:cs="Times New Roman"/>
          <w:b/>
          <w:sz w:val="28"/>
          <w:szCs w:val="26"/>
        </w:rPr>
      </w:pPr>
      <w:r w:rsidRPr="0042745A">
        <w:rPr>
          <w:rFonts w:ascii="Times New Roman" w:hAnsi="Times New Roman" w:cs="Times New Roman"/>
          <w:b/>
          <w:sz w:val="28"/>
          <w:szCs w:val="26"/>
        </w:rPr>
        <w:t>100 ngày thực hiện các nhiệm vụ trọng tâm phát triển khoa học,</w:t>
      </w:r>
      <w:r w:rsidR="004C34CD" w:rsidRPr="0042745A">
        <w:rPr>
          <w:rFonts w:ascii="Times New Roman" w:hAnsi="Times New Roman" w:cs="Times New Roman"/>
          <w:b/>
          <w:sz w:val="28"/>
          <w:szCs w:val="26"/>
        </w:rPr>
        <w:t xml:space="preserve"> </w:t>
      </w:r>
      <w:r w:rsidRPr="0042745A">
        <w:rPr>
          <w:rFonts w:ascii="Times New Roman" w:hAnsi="Times New Roman" w:cs="Times New Roman"/>
          <w:b/>
          <w:sz w:val="28"/>
          <w:szCs w:val="26"/>
        </w:rPr>
        <w:t>công nghệ, đổi mới sáng tạo và chuyển đổi số Thành phố Hồ Chí Minh</w:t>
      </w:r>
    </w:p>
    <w:p w14:paraId="40EBB22C" w14:textId="77777777" w:rsidR="004C34CD" w:rsidRPr="0042745A" w:rsidRDefault="004C34CD" w:rsidP="004C34CD">
      <w:pPr>
        <w:spacing w:after="0" w:line="240" w:lineRule="auto"/>
        <w:jc w:val="center"/>
        <w:rPr>
          <w:rFonts w:ascii="Times New Roman" w:hAnsi="Times New Roman" w:cs="Times New Roman"/>
          <w:b/>
          <w:sz w:val="26"/>
          <w:szCs w:val="26"/>
        </w:rPr>
      </w:pPr>
      <w:r w:rsidRPr="0042745A">
        <w:rPr>
          <w:rFonts w:ascii="Times New Roman" w:hAnsi="Times New Roman" w:cs="Times New Roman"/>
          <w:b/>
          <w:noProof/>
          <w:sz w:val="26"/>
          <w:szCs w:val="26"/>
        </w:rPr>
        <mc:AlternateContent>
          <mc:Choice Requires="wps">
            <w:drawing>
              <wp:anchor distT="0" distB="0" distL="114300" distR="114300" simplePos="0" relativeHeight="251662336" behindDoc="0" locked="0" layoutInCell="1" allowOverlap="1" wp14:anchorId="4E7637E4" wp14:editId="284B0DE8">
                <wp:simplePos x="0" y="0"/>
                <wp:positionH relativeFrom="column">
                  <wp:posOffset>2370533</wp:posOffset>
                </wp:positionH>
                <wp:positionV relativeFrom="paragraph">
                  <wp:posOffset>38252</wp:posOffset>
                </wp:positionV>
                <wp:extent cx="991590" cy="0"/>
                <wp:effectExtent l="0" t="0" r="37465" b="19050"/>
                <wp:wrapNone/>
                <wp:docPr id="3" name="Straight Connector 3"/>
                <wp:cNvGraphicFramePr/>
                <a:graphic xmlns:a="http://schemas.openxmlformats.org/drawingml/2006/main">
                  <a:graphicData uri="http://schemas.microsoft.com/office/word/2010/wordprocessingShape">
                    <wps:wsp>
                      <wps:cNvCnPr/>
                      <wps:spPr>
                        <a:xfrm>
                          <a:off x="0" y="0"/>
                          <a:ext cx="991590"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82EE65"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86.65pt,3pt" to="264.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" strokecolor="black [3040]" strokeweight=".5pt"/>
            </w:pict>
          </mc:Fallback>
        </mc:AlternateContent>
      </w:r>
    </w:p>
    <w:p w14:paraId="2D1F1BFA" w14:textId="77777777" w:rsidR="00D678FE" w:rsidRPr="00EC5C3F" w:rsidRDefault="0042745A" w:rsidP="00EC5C3F">
      <w:pPr>
        <w:pStyle w:val="Heading2"/>
        <w:spacing w:before="120" w:line="240" w:lineRule="auto"/>
        <w:ind w:firstLine="567"/>
        <w:jc w:val="both"/>
        <w:rPr>
          <w:rFonts w:ascii="Times New Roman" w:hAnsi="Times New Roman" w:cs="Times New Roman"/>
          <w:color w:val="auto"/>
          <w:sz w:val="28"/>
          <w:szCs w:val="28"/>
        </w:rPr>
      </w:pPr>
      <w:r w:rsidRPr="00EC5C3F">
        <w:rPr>
          <w:rFonts w:ascii="Times New Roman" w:hAnsi="Times New Roman" w:cs="Times New Roman"/>
          <w:color w:val="auto"/>
          <w:sz w:val="28"/>
          <w:szCs w:val="28"/>
        </w:rPr>
        <w:t>I. CĂN CỨ XÂY DỰNG KẾ HOẠCH</w:t>
      </w:r>
    </w:p>
    <w:p w14:paraId="1D80FF11" w14:textId="77777777" w:rsidR="004C34CD" w:rsidRPr="00EC5C3F" w:rsidRDefault="001971A9" w:rsidP="00EC5C3F">
      <w:pPr>
        <w:spacing w:before="120" w:after="0" w:line="240" w:lineRule="auto"/>
        <w:ind w:firstLine="567"/>
        <w:jc w:val="both"/>
        <w:rPr>
          <w:rFonts w:ascii="Times New Roman" w:hAnsi="Times New Roman" w:cs="Times New Roman"/>
          <w:sz w:val="28"/>
          <w:szCs w:val="28"/>
        </w:rPr>
      </w:pPr>
      <w:r w:rsidRPr="00EC5C3F">
        <w:rPr>
          <w:rFonts w:ascii="Times New Roman" w:hAnsi="Times New Roman" w:cs="Times New Roman"/>
          <w:sz w:val="28"/>
          <w:szCs w:val="28"/>
        </w:rPr>
        <w:t xml:space="preserve">- </w:t>
      </w:r>
      <w:r w:rsidR="004C34CD" w:rsidRPr="00EC5C3F">
        <w:rPr>
          <w:rFonts w:ascii="Times New Roman" w:hAnsi="Times New Roman" w:cs="Times New Roman"/>
          <w:sz w:val="28"/>
          <w:szCs w:val="28"/>
        </w:rPr>
        <w:t>Nghị quyết số 57-NQ/TW ngày 22 tháng 12 năm 2024 của Bộ Chính trị về đột phá phát triển khoa học, công nghệ, đổi mới sáng tạo và chuyển đổi số quốc gia (Nghị quyết số 57-NQ/TW);</w:t>
      </w:r>
    </w:p>
    <w:p w14:paraId="78C60052" w14:textId="77777777" w:rsidR="004C34CD" w:rsidRPr="00EC5C3F" w:rsidRDefault="004C34CD" w:rsidP="00EC5C3F">
      <w:pPr>
        <w:spacing w:before="120" w:after="0" w:line="240" w:lineRule="auto"/>
        <w:ind w:firstLine="567"/>
        <w:jc w:val="both"/>
        <w:rPr>
          <w:rFonts w:ascii="Times New Roman" w:hAnsi="Times New Roman" w:cs="Times New Roman"/>
          <w:sz w:val="28"/>
          <w:szCs w:val="28"/>
        </w:rPr>
      </w:pPr>
      <w:r w:rsidRPr="00EC5C3F">
        <w:rPr>
          <w:rFonts w:ascii="Times New Roman" w:hAnsi="Times New Roman" w:cs="Times New Roman"/>
          <w:sz w:val="28"/>
          <w:szCs w:val="28"/>
        </w:rPr>
        <w:t>- Nghị quyết số 71/NQ-CP ngày 01 tháng 4 năm 2025 của Chính phủ về sửa đổi, bổ sung cập nhật Chương trình hành động của Chính phủ thực hiện Nghị quyết số 57-NQ/TW ngày 22 tháng 12 năm 2024 của Bộ Chính trị về đột phá phát triển khoa học, công nghệ, đổi mới sáng tạo và chuyển đổi số quốc gia (Nghị quyết số 71/NQ-CP);</w:t>
      </w:r>
    </w:p>
    <w:p w14:paraId="5F073F20" w14:textId="77777777" w:rsidR="004C34CD" w:rsidRPr="00EC5C3F" w:rsidRDefault="004C34CD" w:rsidP="00EC5C3F">
      <w:pPr>
        <w:spacing w:before="120" w:after="0" w:line="240" w:lineRule="auto"/>
        <w:ind w:firstLine="567"/>
        <w:jc w:val="both"/>
        <w:rPr>
          <w:rFonts w:ascii="Times New Roman" w:hAnsi="Times New Roman" w:cs="Times New Roman"/>
          <w:sz w:val="28"/>
          <w:szCs w:val="28"/>
        </w:rPr>
      </w:pPr>
      <w:r w:rsidRPr="00EC5C3F">
        <w:rPr>
          <w:rFonts w:ascii="Times New Roman" w:hAnsi="Times New Roman" w:cs="Times New Roman"/>
          <w:sz w:val="28"/>
          <w:szCs w:val="28"/>
        </w:rPr>
        <w:t>- Kế hoạch hành động số 459-KHHĐ/TU ngày 21 tháng 5 năm 2025 của Thành ủy Thành phố Hồ Chí Minh về thực hiện Nghị quyết số 57- NQ/TW ngày 22 tháng 12 năm 2024 của Bộ Chính trị về đột phá phát triển khoa học, công nghệ, đổi mới sáng tạo và chuyển đổi số quốc gia;</w:t>
      </w:r>
    </w:p>
    <w:p w14:paraId="340D99D9" w14:textId="77777777" w:rsidR="004C34CD" w:rsidRPr="00EC5C3F" w:rsidRDefault="001971A9" w:rsidP="00EC5C3F">
      <w:pPr>
        <w:spacing w:before="120" w:after="0" w:line="240" w:lineRule="auto"/>
        <w:ind w:firstLine="567"/>
        <w:jc w:val="both"/>
        <w:rPr>
          <w:rFonts w:ascii="Times New Roman" w:hAnsi="Times New Roman" w:cs="Times New Roman"/>
          <w:sz w:val="28"/>
          <w:szCs w:val="28"/>
        </w:rPr>
      </w:pPr>
      <w:r w:rsidRPr="00EC5C3F">
        <w:rPr>
          <w:rFonts w:ascii="Times New Roman" w:hAnsi="Times New Roman" w:cs="Times New Roman"/>
          <w:sz w:val="28"/>
          <w:szCs w:val="28"/>
        </w:rPr>
        <w:t>- Kế hoạch số 4354/KH-UBND ngày 14 tháng 6 năm 2025 của Ủy ban nhân dân Thành phố Hồ</w:t>
      </w:r>
      <w:r w:rsidR="004C34CD" w:rsidRPr="00EC5C3F">
        <w:rPr>
          <w:rFonts w:ascii="Times New Roman" w:hAnsi="Times New Roman" w:cs="Times New Roman"/>
          <w:sz w:val="28"/>
          <w:szCs w:val="28"/>
        </w:rPr>
        <w:t xml:space="preserve"> Chí Minh về triển khai Kế hoạch hành động số 459-KHHĐ/TU ngày 21 tháng 5 năm 2025 của Thành ủy Thành phố Hồ Chí Minh về thực hiện Nghị quyết số 57-NQ/TW ngày 22 tháng 12 năm 2024 của Bộ Chính trị về đột phá phát triển khoa học, công nghệ, đổi mới sáng tạo và chuyển đổi số quốc gia trên địa bàn Thành phố Hồ Chí Minh;</w:t>
      </w:r>
    </w:p>
    <w:p w14:paraId="08D3F0E7" w14:textId="77777777" w:rsidR="004C34CD" w:rsidRPr="00EC5C3F" w:rsidRDefault="004C34CD" w:rsidP="00EC5C3F">
      <w:pPr>
        <w:spacing w:before="120" w:after="0" w:line="240" w:lineRule="auto"/>
        <w:ind w:firstLine="567"/>
        <w:jc w:val="both"/>
        <w:rPr>
          <w:rFonts w:ascii="Times New Roman" w:hAnsi="Times New Roman" w:cs="Times New Roman"/>
          <w:sz w:val="28"/>
          <w:szCs w:val="28"/>
        </w:rPr>
      </w:pPr>
      <w:r w:rsidRPr="00EC5C3F">
        <w:rPr>
          <w:rFonts w:ascii="Times New Roman" w:hAnsi="Times New Roman" w:cs="Times New Roman"/>
          <w:sz w:val="28"/>
          <w:szCs w:val="28"/>
        </w:rPr>
        <w:t>- Kế hoạch số 02-KH/BCĐTW ngày 19 tháng 6 năm 2025 của Ban Chỉ đạo Trung ương về phát triển khoa học, công nghệ, đổi mới sáng tạo và chuyển đổi số về thúc đẩy chuyển đổi số liên thông, đồng bộ, nhanh, hiệu quả đáp ứng yêu cầu sắp xếp tổ chức bộ máy của hệ thống chính trị;</w:t>
      </w:r>
    </w:p>
    <w:p w14:paraId="45CD83F1" w14:textId="77777777" w:rsidR="004C34CD" w:rsidRPr="00EC5C3F" w:rsidRDefault="004C34CD" w:rsidP="00EC5C3F">
      <w:pPr>
        <w:spacing w:before="120" w:after="0" w:line="240" w:lineRule="auto"/>
        <w:ind w:firstLine="567"/>
        <w:jc w:val="both"/>
        <w:rPr>
          <w:rFonts w:ascii="Times New Roman" w:hAnsi="Times New Roman" w:cs="Times New Roman"/>
          <w:sz w:val="28"/>
          <w:szCs w:val="28"/>
        </w:rPr>
      </w:pPr>
      <w:r w:rsidRPr="00EC5C3F">
        <w:rPr>
          <w:rFonts w:ascii="Times New Roman" w:hAnsi="Times New Roman" w:cs="Times New Roman"/>
          <w:sz w:val="28"/>
          <w:szCs w:val="28"/>
        </w:rPr>
        <w:t>- Báo cáo kết quả thực hiện Nghị quyết số 57-NQ/TW trong 6 tháng đầu năm 2025, nhiệm vụ trọng tâm công tác 6 tháng cuối năm 2025.</w:t>
      </w:r>
    </w:p>
    <w:p w14:paraId="784B8CF7" w14:textId="77777777" w:rsidR="00D678FE" w:rsidRPr="00CE1D62" w:rsidRDefault="0042745A" w:rsidP="00EC5C3F">
      <w:pPr>
        <w:pStyle w:val="Heading2"/>
        <w:spacing w:before="120" w:line="240" w:lineRule="auto"/>
        <w:ind w:firstLine="567"/>
        <w:rPr>
          <w:rFonts w:ascii="Times New Roman" w:hAnsi="Times New Roman" w:cs="Times New Roman"/>
          <w:color w:val="auto"/>
          <w:sz w:val="28"/>
          <w:szCs w:val="28"/>
        </w:rPr>
      </w:pPr>
      <w:r w:rsidRPr="00EC5C3F">
        <w:rPr>
          <w:rFonts w:ascii="Times New Roman" w:hAnsi="Times New Roman" w:cs="Times New Roman"/>
          <w:color w:val="auto"/>
          <w:sz w:val="28"/>
          <w:szCs w:val="28"/>
        </w:rPr>
        <w:t>I</w:t>
      </w:r>
      <w:r w:rsidRPr="00CE1D62">
        <w:rPr>
          <w:rFonts w:ascii="Times New Roman" w:hAnsi="Times New Roman" w:cs="Times New Roman"/>
          <w:color w:val="auto"/>
          <w:sz w:val="28"/>
          <w:szCs w:val="28"/>
        </w:rPr>
        <w:t>I. MỤC TIÊU</w:t>
      </w:r>
    </w:p>
    <w:p w14:paraId="056BC676" w14:textId="77777777" w:rsidR="00D678FE" w:rsidRPr="00CE1D62" w:rsidRDefault="001971A9" w:rsidP="00EC5C3F">
      <w:pPr>
        <w:spacing w:before="120" w:after="0" w:line="240" w:lineRule="auto"/>
        <w:ind w:firstLine="567"/>
        <w:jc w:val="both"/>
        <w:rPr>
          <w:rFonts w:ascii="Times New Roman" w:hAnsi="Times New Roman" w:cs="Times New Roman"/>
          <w:sz w:val="28"/>
          <w:szCs w:val="28"/>
        </w:rPr>
      </w:pPr>
      <w:r w:rsidRPr="00CE1D62">
        <w:rPr>
          <w:rFonts w:ascii="Times New Roman" w:hAnsi="Times New Roman" w:cs="Times New Roman"/>
          <w:sz w:val="28"/>
          <w:szCs w:val="28"/>
        </w:rPr>
        <w:t xml:space="preserve">Triển khai các nhiệm vụ có tính cấp bách, </w:t>
      </w:r>
      <w:r w:rsidR="00EF75BA" w:rsidRPr="00CE1D62">
        <w:rPr>
          <w:rFonts w:ascii="Times New Roman" w:hAnsi="Times New Roman" w:cs="Times New Roman"/>
          <w:sz w:val="28"/>
          <w:szCs w:val="28"/>
        </w:rPr>
        <w:t>trọng tâm</w:t>
      </w:r>
      <w:r w:rsidRPr="00CE1D62">
        <w:rPr>
          <w:rFonts w:ascii="Times New Roman" w:hAnsi="Times New Roman" w:cs="Times New Roman"/>
          <w:sz w:val="28"/>
          <w:szCs w:val="28"/>
        </w:rPr>
        <w:t xml:space="preserve"> trong 100 ngày nhằm cụ thể hóa việc thực hiện Nghị quyết 57-NQ/TW, góp phần tạo nền tảng thực chất cho việc nâng cao năng suất lao động, phát triển khoa học - công nghệ, đổi mới sáng tạo và chuyển đổi số </w:t>
      </w:r>
      <w:r w:rsidR="004C34CD" w:rsidRPr="00CE1D62">
        <w:rPr>
          <w:rFonts w:ascii="Times New Roman" w:hAnsi="Times New Roman" w:cs="Times New Roman"/>
          <w:sz w:val="28"/>
          <w:szCs w:val="28"/>
        </w:rPr>
        <w:t>Thành phố Hồ Chí Minh.</w:t>
      </w:r>
    </w:p>
    <w:p w14:paraId="12A9518B" w14:textId="77777777" w:rsidR="004C34CD" w:rsidRPr="00CE1D62" w:rsidRDefault="0042745A" w:rsidP="00EC5C3F">
      <w:pPr>
        <w:pStyle w:val="Heading2"/>
        <w:spacing w:before="120" w:line="240" w:lineRule="auto"/>
        <w:ind w:firstLine="567"/>
        <w:rPr>
          <w:rFonts w:ascii="Times New Roman" w:hAnsi="Times New Roman" w:cs="Times New Roman"/>
          <w:color w:val="auto"/>
          <w:sz w:val="28"/>
          <w:szCs w:val="28"/>
        </w:rPr>
      </w:pPr>
      <w:r w:rsidRPr="00CE1D62">
        <w:rPr>
          <w:rFonts w:ascii="Times New Roman" w:hAnsi="Times New Roman" w:cs="Times New Roman"/>
          <w:color w:val="auto"/>
          <w:sz w:val="28"/>
          <w:szCs w:val="28"/>
        </w:rPr>
        <w:lastRenderedPageBreak/>
        <w:t>III. NỘI DUNG KẾ HOẠCH</w:t>
      </w:r>
    </w:p>
    <w:p w14:paraId="04AA0F93" w14:textId="77777777" w:rsidR="000653CE" w:rsidRPr="00CE1D62" w:rsidRDefault="000653CE" w:rsidP="00A86057">
      <w:pPr>
        <w:spacing w:before="120" w:after="0" w:line="240" w:lineRule="auto"/>
        <w:ind w:firstLine="567"/>
        <w:jc w:val="both"/>
        <w:rPr>
          <w:rFonts w:ascii="Times New Roman" w:eastAsia="DejaVu Sans" w:hAnsi="Times New Roman" w:cs="Times New Roman"/>
          <w:b/>
          <w:kern w:val="28"/>
          <w:sz w:val="28"/>
          <w:szCs w:val="28"/>
          <w:lang w:eastAsia="hi-IN" w:bidi="hi-IN"/>
        </w:rPr>
      </w:pPr>
      <w:r w:rsidRPr="00CE1D62">
        <w:rPr>
          <w:rFonts w:ascii="Times New Roman" w:eastAsia="DejaVu Sans" w:hAnsi="Times New Roman" w:cs="Times New Roman"/>
          <w:b/>
          <w:kern w:val="28"/>
          <w:sz w:val="28"/>
          <w:szCs w:val="28"/>
          <w:lang w:eastAsia="hi-IN" w:bidi="hi-IN"/>
        </w:rPr>
        <w:t xml:space="preserve">1. Về nâng cao nhận thức, đột phá về đổi mới tư duy, xác định quyết tâm chính trị mạnh mẽ, quyết liệt lãnh đạo, chỉ đạo, tạo xung lực mới, khí thế mới trong toàn xã hội về phát triển KH-CN, ĐMST và CĐS quốc gia </w:t>
      </w:r>
    </w:p>
    <w:p w14:paraId="0B243839" w14:textId="77777777" w:rsidR="000653CE" w:rsidRPr="00CE1D62" w:rsidRDefault="000653CE" w:rsidP="00A86057">
      <w:pPr>
        <w:spacing w:before="120" w:after="0" w:line="240" w:lineRule="auto"/>
        <w:ind w:firstLine="567"/>
        <w:jc w:val="both"/>
        <w:rPr>
          <w:rFonts w:ascii="Times New Roman" w:hAnsi="Times New Roman" w:cs="Times New Roman"/>
          <w:sz w:val="28"/>
          <w:szCs w:val="28"/>
        </w:rPr>
      </w:pPr>
      <w:r w:rsidRPr="00CE1D62">
        <w:rPr>
          <w:rFonts w:ascii="Times New Roman" w:hAnsi="Times New Roman" w:cs="Times New Roman"/>
          <w:b/>
          <w:sz w:val="28"/>
          <w:szCs w:val="28"/>
        </w:rPr>
        <w:t>1.1.</w:t>
      </w:r>
      <w:r w:rsidRPr="00CE1D62">
        <w:rPr>
          <w:rFonts w:ascii="Times New Roman" w:hAnsi="Times New Roman" w:cs="Times New Roman"/>
          <w:sz w:val="28"/>
          <w:szCs w:val="28"/>
        </w:rPr>
        <w:t xml:space="preserve"> Tổ chức các sự kiện truyền thông về Nghị quyết số 57 </w:t>
      </w:r>
    </w:p>
    <w:p w14:paraId="078D9091" w14:textId="77777777" w:rsidR="000653CE" w:rsidRPr="00CE1D62" w:rsidRDefault="000653CE" w:rsidP="00A86057">
      <w:pPr>
        <w:spacing w:before="120" w:after="0" w:line="240" w:lineRule="auto"/>
        <w:ind w:firstLine="567"/>
        <w:jc w:val="both"/>
        <w:rPr>
          <w:rFonts w:ascii="Times New Roman" w:hAnsi="Times New Roman" w:cs="Times New Roman"/>
          <w:sz w:val="28"/>
          <w:szCs w:val="28"/>
        </w:rPr>
      </w:pPr>
      <w:r w:rsidRPr="00CE1D62">
        <w:rPr>
          <w:rFonts w:ascii="Times New Roman" w:hAnsi="Times New Roman" w:cs="Times New Roman"/>
          <w:sz w:val="28"/>
          <w:szCs w:val="28"/>
        </w:rPr>
        <w:t>- Nội dung: Rà soát, đánh giá kiến trúc chính quyền điện tử hiện có của Thành phố Hồ Chí Minh; đối chiếu với kiến trúc số quốc gia được ban hành mới nhất; cập nhật các thành phần kiến trúc, nguyên tắc thiết kế, mô hình dữ liệu, các hệ thống nền tảng và lộ trình chuyển đổi; tích hợp các yếu tố về dữ liệu mở, AI, blockchain, dịch vụ công thông minh và đảm bảo an toàn an ninh mạng.</w:t>
      </w:r>
    </w:p>
    <w:p w14:paraId="5CEFC472" w14:textId="77777777" w:rsidR="000653CE" w:rsidRPr="00CE1D62" w:rsidRDefault="000653CE" w:rsidP="00A86057">
      <w:pPr>
        <w:spacing w:before="120" w:after="0" w:line="240" w:lineRule="auto"/>
        <w:ind w:firstLine="567"/>
        <w:jc w:val="both"/>
        <w:rPr>
          <w:rFonts w:ascii="Times New Roman" w:hAnsi="Times New Roman" w:cs="Times New Roman"/>
          <w:sz w:val="28"/>
          <w:szCs w:val="28"/>
        </w:rPr>
      </w:pPr>
      <w:r w:rsidRPr="00CE1D62">
        <w:rPr>
          <w:rFonts w:ascii="Times New Roman" w:hAnsi="Times New Roman" w:cs="Times New Roman"/>
          <w:sz w:val="28"/>
          <w:szCs w:val="28"/>
        </w:rPr>
        <w:t>- Thời gian thực hiện: Trước 15/8/2025.</w:t>
      </w:r>
    </w:p>
    <w:p w14:paraId="755024F9" w14:textId="77777777" w:rsidR="000653CE" w:rsidRPr="00CE1D62" w:rsidRDefault="000653CE" w:rsidP="00A86057">
      <w:pPr>
        <w:spacing w:before="120" w:after="0" w:line="240" w:lineRule="auto"/>
        <w:ind w:firstLine="567"/>
        <w:jc w:val="both"/>
        <w:rPr>
          <w:rFonts w:ascii="Times New Roman" w:hAnsi="Times New Roman" w:cs="Times New Roman"/>
          <w:sz w:val="28"/>
          <w:szCs w:val="28"/>
        </w:rPr>
      </w:pPr>
      <w:r w:rsidRPr="00CE1D62">
        <w:rPr>
          <w:rFonts w:ascii="Times New Roman" w:hAnsi="Times New Roman" w:cs="Times New Roman"/>
          <w:sz w:val="28"/>
          <w:szCs w:val="28"/>
        </w:rPr>
        <w:t>- Sản phẩm dự kiến: Bản cập nhật Kiến trúc số Thành phố Hồ Chí Minh.</w:t>
      </w:r>
    </w:p>
    <w:p w14:paraId="1EA76350" w14:textId="77777777" w:rsidR="000653CE" w:rsidRPr="00CE1D62" w:rsidRDefault="000653CE" w:rsidP="00A86057">
      <w:pPr>
        <w:spacing w:before="120" w:after="0" w:line="240" w:lineRule="auto"/>
        <w:ind w:firstLine="567"/>
        <w:jc w:val="both"/>
        <w:rPr>
          <w:rFonts w:ascii="Times New Roman" w:hAnsi="Times New Roman" w:cs="Times New Roman"/>
          <w:sz w:val="28"/>
          <w:szCs w:val="28"/>
        </w:rPr>
      </w:pPr>
      <w:r w:rsidRPr="00CE1D62">
        <w:rPr>
          <w:rFonts w:ascii="Times New Roman" w:hAnsi="Times New Roman" w:cs="Times New Roman"/>
          <w:sz w:val="28"/>
          <w:szCs w:val="28"/>
        </w:rPr>
        <w:t xml:space="preserve">- Cơ quan chủ trì, phối hợp: </w:t>
      </w:r>
      <w:r w:rsidR="00C25C3C">
        <w:rPr>
          <w:rFonts w:ascii="Times New Roman" w:hAnsi="Times New Roman" w:cs="Times New Roman"/>
          <w:sz w:val="28"/>
          <w:szCs w:val="28"/>
        </w:rPr>
        <w:t>Sở Khoa học và Công nghệ (Sở KH&amp;CN)</w:t>
      </w:r>
      <w:r w:rsidRPr="00CE1D62">
        <w:rPr>
          <w:rFonts w:ascii="Times New Roman" w:hAnsi="Times New Roman" w:cs="Times New Roman"/>
          <w:sz w:val="28"/>
          <w:szCs w:val="28"/>
        </w:rPr>
        <w:t xml:space="preserve"> chủ trì, phối hợp Trung tâm Chuyển đổi số Thành phố Hồ Chí Minh.</w:t>
      </w:r>
    </w:p>
    <w:p w14:paraId="1699BB79" w14:textId="77777777" w:rsidR="000653CE" w:rsidRPr="00CE1D62" w:rsidRDefault="000653CE" w:rsidP="00A86057">
      <w:pPr>
        <w:spacing w:before="120" w:after="0" w:line="240" w:lineRule="auto"/>
        <w:ind w:firstLine="567"/>
        <w:jc w:val="both"/>
        <w:rPr>
          <w:rFonts w:ascii="Times New Roman" w:hAnsi="Times New Roman" w:cs="Times New Roman"/>
          <w:sz w:val="28"/>
          <w:szCs w:val="28"/>
        </w:rPr>
      </w:pPr>
      <w:r w:rsidRPr="00CE1D62">
        <w:rPr>
          <w:rFonts w:ascii="Times New Roman" w:hAnsi="Times New Roman" w:cs="Times New Roman"/>
          <w:sz w:val="28"/>
          <w:szCs w:val="28"/>
        </w:rPr>
        <w:t>- Thẩm quyền ban hành/triển khai: Ủy ban nhân dân Thành phố Hồ Chí Minh ban hành.</w:t>
      </w:r>
    </w:p>
    <w:p w14:paraId="22B9C868" w14:textId="77777777" w:rsidR="000653CE" w:rsidRPr="00CE1D62" w:rsidRDefault="000653CE" w:rsidP="00A86057">
      <w:pPr>
        <w:spacing w:before="120" w:after="0" w:line="240" w:lineRule="auto"/>
        <w:ind w:firstLine="567"/>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
          <w:bCs/>
          <w:kern w:val="28"/>
          <w:sz w:val="28"/>
          <w:szCs w:val="28"/>
          <w:lang w:val="vi-VN" w:eastAsia="hi-IN" w:bidi="hi-IN"/>
        </w:rPr>
        <w:t>1.2</w:t>
      </w:r>
      <w:r w:rsidRPr="00CE1D62">
        <w:rPr>
          <w:rFonts w:ascii="Times New Roman" w:eastAsia="Times New Roman" w:hAnsi="Times New Roman" w:cs="Times New Roman"/>
          <w:b/>
          <w:bCs/>
          <w:kern w:val="28"/>
          <w:sz w:val="28"/>
          <w:szCs w:val="28"/>
          <w:lang w:eastAsia="hi-IN" w:bidi="hi-IN"/>
        </w:rPr>
        <w:t>.</w:t>
      </w:r>
      <w:r w:rsidRPr="00CE1D62">
        <w:rPr>
          <w:rFonts w:ascii="Times New Roman" w:eastAsia="Times New Roman" w:hAnsi="Times New Roman" w:cs="Times New Roman"/>
          <w:bCs/>
          <w:kern w:val="28"/>
          <w:sz w:val="28"/>
          <w:szCs w:val="28"/>
          <w:lang w:eastAsia="hi-IN" w:bidi="hi-IN"/>
        </w:rPr>
        <w:t xml:space="preserve"> </w:t>
      </w:r>
      <w:r w:rsidRPr="00CE1D62">
        <w:rPr>
          <w:rFonts w:ascii="Times New Roman" w:eastAsia="Times New Roman" w:hAnsi="Times New Roman" w:cs="Times New Roman"/>
          <w:bCs/>
          <w:kern w:val="28"/>
          <w:sz w:val="28"/>
          <w:szCs w:val="28"/>
          <w:lang w:val="vi-VN" w:eastAsia="hi-IN" w:bidi="hi-IN"/>
        </w:rPr>
        <w:t>Triển khai kế hoạch “Bình dân học vụ số”:</w:t>
      </w:r>
    </w:p>
    <w:p w14:paraId="4C4A0124" w14:textId="77777777" w:rsidR="000D5442" w:rsidRPr="00CE1D62" w:rsidRDefault="000D5442" w:rsidP="00A86057">
      <w:pPr>
        <w:spacing w:before="120" w:after="0" w:line="240" w:lineRule="auto"/>
        <w:ind w:firstLine="567"/>
        <w:jc w:val="both"/>
        <w:rPr>
          <w:rFonts w:ascii="Times New Roman" w:eastAsia="Times New Roman" w:hAnsi="Times New Roman" w:cs="Times New Roman"/>
          <w:bCs/>
          <w:kern w:val="28"/>
          <w:sz w:val="28"/>
          <w:szCs w:val="28"/>
          <w:lang w:eastAsia="hi-IN" w:bidi="hi-IN"/>
        </w:rPr>
      </w:pPr>
      <w:r w:rsidRPr="00CE1D62">
        <w:rPr>
          <w:rFonts w:ascii="Times New Roman" w:eastAsia="Times New Roman" w:hAnsi="Times New Roman" w:cs="Times New Roman"/>
          <w:bCs/>
          <w:kern w:val="28"/>
          <w:sz w:val="28"/>
          <w:szCs w:val="28"/>
          <w:lang w:eastAsia="hi-IN" w:bidi="hi-IN"/>
        </w:rPr>
        <w:t>- Nội dung: Ban hành K</w:t>
      </w:r>
      <w:r w:rsidR="00063DAE" w:rsidRPr="00CE1D62">
        <w:rPr>
          <w:rFonts w:ascii="Times New Roman" w:eastAsia="Times New Roman" w:hAnsi="Times New Roman" w:cs="Times New Roman"/>
          <w:bCs/>
          <w:kern w:val="28"/>
          <w:sz w:val="28"/>
          <w:szCs w:val="28"/>
          <w:lang w:eastAsia="hi-IN" w:bidi="hi-IN"/>
        </w:rPr>
        <w:t>ế hoạch và triển khai thực hiện phòng trào “Bình dân học vụ số”</w:t>
      </w:r>
    </w:p>
    <w:p w14:paraId="4E1AA73B" w14:textId="77777777" w:rsidR="000653CE" w:rsidRPr="00CE1D62" w:rsidRDefault="000653CE" w:rsidP="00A86057">
      <w:pPr>
        <w:spacing w:before="12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Pr="00CE1D62">
        <w:rPr>
          <w:rFonts w:ascii="Times New Roman" w:eastAsia="Times New Roman" w:hAnsi="Times New Roman" w:cs="Times New Roman"/>
          <w:bCs/>
          <w:spacing w:val="-4"/>
          <w:kern w:val="28"/>
          <w:sz w:val="28"/>
          <w:szCs w:val="28"/>
          <w:lang w:val="vi-VN" w:eastAsia="hi-IN" w:bidi="hi-IN"/>
        </w:rPr>
        <w:t xml:space="preserve"> Thời gian: tháng </w:t>
      </w:r>
      <w:r w:rsidRPr="00CE1D62">
        <w:rPr>
          <w:rFonts w:ascii="Times New Roman" w:eastAsia="Times New Roman" w:hAnsi="Times New Roman" w:cs="Times New Roman"/>
          <w:bCs/>
          <w:spacing w:val="-4"/>
          <w:kern w:val="28"/>
          <w:sz w:val="28"/>
          <w:szCs w:val="28"/>
          <w:lang w:eastAsia="hi-IN" w:bidi="hi-IN"/>
        </w:rPr>
        <w:t>7</w:t>
      </w:r>
      <w:r w:rsidRPr="00CE1D62">
        <w:rPr>
          <w:rFonts w:ascii="Times New Roman" w:eastAsia="Times New Roman" w:hAnsi="Times New Roman" w:cs="Times New Roman"/>
          <w:bCs/>
          <w:spacing w:val="-4"/>
          <w:kern w:val="28"/>
          <w:sz w:val="28"/>
          <w:szCs w:val="28"/>
          <w:lang w:val="vi-VN" w:eastAsia="hi-IN" w:bidi="hi-IN"/>
        </w:rPr>
        <w:t>/2025</w:t>
      </w:r>
    </w:p>
    <w:p w14:paraId="6F8E6483" w14:textId="77777777" w:rsidR="000653CE" w:rsidRPr="00CE1D62" w:rsidRDefault="000653CE" w:rsidP="00A86057">
      <w:pPr>
        <w:spacing w:before="12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Pr="00CE1D62">
        <w:rPr>
          <w:rFonts w:ascii="Times New Roman" w:eastAsia="Times New Roman" w:hAnsi="Times New Roman" w:cs="Times New Roman"/>
          <w:bCs/>
          <w:spacing w:val="-4"/>
          <w:kern w:val="28"/>
          <w:sz w:val="28"/>
          <w:szCs w:val="28"/>
          <w:lang w:val="vi-VN" w:eastAsia="hi-IN" w:bidi="hi-IN"/>
        </w:rPr>
        <w:t xml:space="preserve"> </w:t>
      </w:r>
      <w:r w:rsidRPr="00CE1D62">
        <w:rPr>
          <w:rFonts w:ascii="Times New Roman" w:eastAsia="Times New Roman" w:hAnsi="Times New Roman" w:cs="Times New Roman"/>
          <w:bCs/>
          <w:spacing w:val="-4"/>
          <w:kern w:val="28"/>
          <w:sz w:val="28"/>
          <w:szCs w:val="28"/>
          <w:lang w:eastAsia="hi-IN" w:bidi="hi-IN"/>
        </w:rPr>
        <w:t>Kết quả/sản phẩm: kết quả triển khai theo Kế hoạch đề ra</w:t>
      </w:r>
      <w:r w:rsidRPr="00CE1D62">
        <w:rPr>
          <w:rFonts w:ascii="Times New Roman" w:eastAsia="Times New Roman" w:hAnsi="Times New Roman" w:cs="Times New Roman"/>
          <w:bCs/>
          <w:spacing w:val="-4"/>
          <w:kern w:val="28"/>
          <w:sz w:val="28"/>
          <w:szCs w:val="28"/>
          <w:lang w:val="vi-VN" w:eastAsia="hi-IN" w:bidi="hi-IN"/>
        </w:rPr>
        <w:t>.</w:t>
      </w:r>
    </w:p>
    <w:p w14:paraId="44B2ECE0" w14:textId="77777777" w:rsidR="000653CE" w:rsidRPr="00CE1D62" w:rsidRDefault="000653CE" w:rsidP="00A86057">
      <w:pPr>
        <w:spacing w:before="12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Pr="00CE1D62">
        <w:rPr>
          <w:rFonts w:ascii="Times New Roman" w:eastAsia="Times New Roman" w:hAnsi="Times New Roman" w:cs="Times New Roman"/>
          <w:bCs/>
          <w:spacing w:val="-4"/>
          <w:kern w:val="28"/>
          <w:sz w:val="28"/>
          <w:szCs w:val="28"/>
          <w:lang w:val="vi-VN" w:eastAsia="hi-IN" w:bidi="hi-IN"/>
        </w:rPr>
        <w:t xml:space="preserve"> Cơ quan chủ trì: Sở KH&amp;CN</w:t>
      </w:r>
    </w:p>
    <w:p w14:paraId="1F362DCF" w14:textId="77777777" w:rsidR="000653CE" w:rsidRPr="00CE1D62" w:rsidRDefault="000653CE" w:rsidP="00A86057">
      <w:pPr>
        <w:spacing w:before="120" w:after="0" w:line="240" w:lineRule="auto"/>
        <w:ind w:firstLine="567"/>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Pr="00CE1D62">
        <w:rPr>
          <w:rFonts w:ascii="Times New Roman" w:eastAsia="Times New Roman" w:hAnsi="Times New Roman" w:cs="Times New Roman"/>
          <w:bCs/>
          <w:kern w:val="28"/>
          <w:sz w:val="28"/>
          <w:szCs w:val="28"/>
          <w:lang w:val="vi-VN" w:eastAsia="hi-IN" w:bidi="hi-IN"/>
        </w:rPr>
        <w:t xml:space="preserve"> Cơ quan phối hợp: Mặt trận tổ quốc TP.HCM và tổ chức có liên quan.</w:t>
      </w:r>
    </w:p>
    <w:p w14:paraId="7C882F45" w14:textId="77777777" w:rsidR="000653CE" w:rsidRPr="00CE1D62" w:rsidRDefault="000653CE" w:rsidP="00A86057">
      <w:pPr>
        <w:spacing w:before="120" w:after="0" w:line="240" w:lineRule="auto"/>
        <w:ind w:firstLine="567"/>
        <w:jc w:val="both"/>
        <w:rPr>
          <w:rFonts w:ascii="Times New Roman" w:hAnsi="Times New Roman" w:cs="Times New Roman"/>
          <w:sz w:val="28"/>
          <w:szCs w:val="28"/>
        </w:rPr>
      </w:pPr>
      <w:r w:rsidRPr="00CE1D62">
        <w:rPr>
          <w:rFonts w:ascii="Times New Roman" w:hAnsi="Times New Roman" w:cs="Times New Roman"/>
          <w:sz w:val="28"/>
          <w:szCs w:val="28"/>
        </w:rPr>
        <w:t xml:space="preserve">- Thẩm quyền ban hành/triển khai: Ủy ban nhân dân Thành phố Hồ Chí Minh ban hành; </w:t>
      </w:r>
      <w:r w:rsidR="00C25C3C">
        <w:rPr>
          <w:rFonts w:ascii="Times New Roman" w:hAnsi="Times New Roman" w:cs="Times New Roman"/>
          <w:sz w:val="28"/>
          <w:szCs w:val="28"/>
        </w:rPr>
        <w:t>Sở KH&amp;CN</w:t>
      </w:r>
      <w:r w:rsidRPr="00CE1D62">
        <w:rPr>
          <w:rFonts w:ascii="Times New Roman" w:hAnsi="Times New Roman" w:cs="Times New Roman"/>
          <w:sz w:val="28"/>
          <w:szCs w:val="28"/>
        </w:rPr>
        <w:t xml:space="preserve"> chủ trì triển khai.</w:t>
      </w:r>
    </w:p>
    <w:p w14:paraId="0F8A5870" w14:textId="77777777" w:rsidR="0002623C" w:rsidRPr="00CE1D62" w:rsidRDefault="0002623C" w:rsidP="0002623C">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b/>
          <w:sz w:val="28"/>
          <w:szCs w:val="28"/>
        </w:rPr>
        <w:t>1.3.</w:t>
      </w:r>
      <w:r w:rsidRPr="00CE1D62">
        <w:rPr>
          <w:rFonts w:ascii="Times New Roman" w:hAnsi="Times New Roman" w:cs="Times New Roman"/>
          <w:sz w:val="28"/>
          <w:szCs w:val="28"/>
        </w:rPr>
        <w:t xml:space="preserve"> Tổ chức 50 lớp tập huấn kỹ năng số và chuyển đổi số thực chiến</w:t>
      </w:r>
    </w:p>
    <w:p w14:paraId="496F8998" w14:textId="77777777" w:rsidR="0002623C" w:rsidRPr="00CE1D62" w:rsidRDefault="0002623C" w:rsidP="0002623C">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Nội dung: Tổ chức các lớp tập huấn theo chuyên đề về kỹ năng sử dụng nền tảng số, quản trị dữ liệu, an toàn thông tin cá nhân, kỹ năng sử dụng AI, khai thác công cụ phục vụ công việc, quản lý hành chính; tập huấn trực tiếp tại cơ sở hoặc trực tuyến với hình thức tương tác thực tiễn (case-study, mô phỏng tình huống) nhằm nâng cao năng lực số cho cán bộ, công chức, người lao động và người dân.</w:t>
      </w:r>
    </w:p>
    <w:p w14:paraId="56FE5BF1" w14:textId="77777777" w:rsidR="0002623C" w:rsidRPr="00CE1D62" w:rsidRDefault="0002623C" w:rsidP="0002623C">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Thời gian thực hiện: </w:t>
      </w:r>
      <w:r w:rsidR="00CE1D62">
        <w:rPr>
          <w:rFonts w:ascii="Times New Roman" w:hAnsi="Times New Roman" w:cs="Times New Roman"/>
          <w:sz w:val="28"/>
          <w:szCs w:val="28"/>
        </w:rPr>
        <w:t>đến</w:t>
      </w:r>
      <w:r w:rsidRPr="00CE1D62">
        <w:rPr>
          <w:rFonts w:ascii="Times New Roman" w:hAnsi="Times New Roman" w:cs="Times New Roman"/>
          <w:sz w:val="28"/>
          <w:szCs w:val="28"/>
        </w:rPr>
        <w:t xml:space="preserve"> 30/9/2025.</w:t>
      </w:r>
    </w:p>
    <w:p w14:paraId="771A1094" w14:textId="77777777" w:rsidR="0002623C" w:rsidRPr="00CE1D62" w:rsidRDefault="0002623C" w:rsidP="0002623C">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Sản phẩm dự kiến: Báo cáo, danh sách học viên.</w:t>
      </w:r>
    </w:p>
    <w:p w14:paraId="3DFAEA6A" w14:textId="77777777" w:rsidR="0002623C" w:rsidRPr="00CE1D62" w:rsidRDefault="0002623C" w:rsidP="0002623C">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Cơ quan chủ trì, phối hợp: </w:t>
      </w:r>
      <w:r w:rsidR="00C25C3C">
        <w:rPr>
          <w:rFonts w:ascii="Times New Roman" w:hAnsi="Times New Roman" w:cs="Times New Roman"/>
          <w:sz w:val="28"/>
          <w:szCs w:val="28"/>
        </w:rPr>
        <w:t>Sở KH&amp;CN</w:t>
      </w:r>
      <w:r w:rsidRPr="00CE1D62">
        <w:rPr>
          <w:rFonts w:ascii="Times New Roman" w:hAnsi="Times New Roman" w:cs="Times New Roman"/>
          <w:sz w:val="28"/>
          <w:szCs w:val="28"/>
        </w:rPr>
        <w:t xml:space="preserve"> chủ trì, phối hợp Sở Nội </w:t>
      </w:r>
      <w:r w:rsidRPr="00CE1D62">
        <w:rPr>
          <w:rFonts w:ascii="Times New Roman" w:eastAsia="Times New Roman" w:hAnsi="Times New Roman" w:cs="Times New Roman"/>
          <w:bCs/>
          <w:kern w:val="28"/>
          <w:sz w:val="28"/>
          <w:szCs w:val="28"/>
          <w:lang w:val="vi-VN" w:eastAsia="hi-IN" w:bidi="hi-IN"/>
        </w:rPr>
        <w:t>vụ</w:t>
      </w:r>
      <w:r w:rsidRPr="00CE1D62">
        <w:rPr>
          <w:rFonts w:ascii="Times New Roman" w:hAnsi="Times New Roman" w:cs="Times New Roman"/>
          <w:sz w:val="28"/>
          <w:szCs w:val="28"/>
        </w:rPr>
        <w:t>; Ủy ban nhân dân các phường, xã, đặc khu.</w:t>
      </w:r>
    </w:p>
    <w:p w14:paraId="5DFFA6AB" w14:textId="77777777" w:rsidR="0002623C" w:rsidRPr="00CE1D62" w:rsidRDefault="0002623C" w:rsidP="0002623C">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lastRenderedPageBreak/>
        <w:t xml:space="preserve">- Thẩm quyền ban hành/triển khai: Ủy ban nhân dân Thành phố ban hành kế hoạch; </w:t>
      </w:r>
      <w:r w:rsidR="00C25C3C">
        <w:rPr>
          <w:rFonts w:ascii="Times New Roman" w:hAnsi="Times New Roman" w:cs="Times New Roman"/>
          <w:sz w:val="28"/>
          <w:szCs w:val="28"/>
        </w:rPr>
        <w:t>Sở KH&amp;CN</w:t>
      </w:r>
      <w:r w:rsidRPr="00CE1D62">
        <w:rPr>
          <w:rFonts w:ascii="Times New Roman" w:hAnsi="Times New Roman" w:cs="Times New Roman"/>
          <w:sz w:val="28"/>
          <w:szCs w:val="28"/>
        </w:rPr>
        <w:t xml:space="preserve"> chủ trì triển khai chung.</w:t>
      </w:r>
    </w:p>
    <w:p w14:paraId="33A9D6DF" w14:textId="77777777" w:rsidR="000653CE" w:rsidRPr="00CE1D62" w:rsidRDefault="000653CE" w:rsidP="00063DAE">
      <w:pPr>
        <w:spacing w:before="120" w:after="0" w:line="240" w:lineRule="auto"/>
        <w:ind w:firstLine="720"/>
        <w:jc w:val="both"/>
        <w:rPr>
          <w:rFonts w:ascii="Times New Roman" w:eastAsia="DejaVu Sans" w:hAnsi="Times New Roman" w:cs="Times New Roman"/>
          <w:b/>
          <w:kern w:val="1"/>
          <w:sz w:val="28"/>
          <w:szCs w:val="28"/>
          <w:lang w:val="vi-VN" w:eastAsia="hi-IN" w:bidi="hi-IN"/>
        </w:rPr>
      </w:pPr>
      <w:r w:rsidRPr="00CE1D62">
        <w:rPr>
          <w:rFonts w:ascii="Times New Roman" w:eastAsia="DejaVu Sans" w:hAnsi="Times New Roman" w:cs="Times New Roman"/>
          <w:b/>
          <w:kern w:val="1"/>
          <w:sz w:val="28"/>
          <w:szCs w:val="28"/>
          <w:lang w:val="vi-VN" w:eastAsia="hi-IN" w:bidi="hi-IN"/>
        </w:rPr>
        <w:t>2. Về khẩn trương, quyết liệt hoàn thiện thể chế; xóa bỏ mọi tư tưởng, quan niệm, rào cản đang cản trở sự phát triển; đưa thể chế thành một lợi thế cạnh tranh trong phát triển KH-CN, ĐMST và CĐS</w:t>
      </w:r>
    </w:p>
    <w:p w14:paraId="15A5004E" w14:textId="77777777" w:rsidR="000653CE" w:rsidRPr="00CE1D62" w:rsidRDefault="00631ECA" w:rsidP="000653CE">
      <w:pPr>
        <w:spacing w:before="120" w:after="0" w:line="240" w:lineRule="auto"/>
        <w:ind w:firstLine="720"/>
        <w:jc w:val="both"/>
        <w:rPr>
          <w:rFonts w:ascii="Times New Roman" w:eastAsia="Times New Roman" w:hAnsi="Times New Roman" w:cs="Times New Roman"/>
          <w:sz w:val="28"/>
          <w:szCs w:val="28"/>
          <w:lang w:val="vi-VN"/>
        </w:rPr>
      </w:pPr>
      <w:r w:rsidRPr="00CE1D62">
        <w:rPr>
          <w:rFonts w:ascii="Times New Roman" w:eastAsia="Times New Roman" w:hAnsi="Times New Roman" w:cs="Times New Roman"/>
          <w:b/>
          <w:bCs/>
          <w:spacing w:val="-4"/>
          <w:kern w:val="28"/>
          <w:sz w:val="28"/>
          <w:szCs w:val="28"/>
          <w:lang w:eastAsia="hi-IN" w:bidi="hi-IN"/>
        </w:rPr>
        <w:t>2.1.</w:t>
      </w:r>
      <w:r w:rsidR="000653CE" w:rsidRPr="00CE1D62">
        <w:rPr>
          <w:rFonts w:ascii="Times New Roman" w:eastAsia="Times New Roman" w:hAnsi="Times New Roman" w:cs="Times New Roman"/>
          <w:bCs/>
          <w:spacing w:val="-4"/>
          <w:kern w:val="28"/>
          <w:sz w:val="28"/>
          <w:szCs w:val="28"/>
          <w:lang w:val="vi-VN" w:eastAsia="hi-IN" w:bidi="hi-IN"/>
        </w:rPr>
        <w:t xml:space="preserve"> </w:t>
      </w:r>
      <w:r w:rsidR="000653CE" w:rsidRPr="00CE1D62">
        <w:rPr>
          <w:rFonts w:ascii="Times New Roman" w:eastAsia="Times New Roman" w:hAnsi="Times New Roman" w:cs="Times New Roman"/>
          <w:sz w:val="28"/>
          <w:szCs w:val="28"/>
          <w:lang w:val="vi-VN"/>
        </w:rPr>
        <w:t>Xây dựng Nghị quyết của Hội đồng nhân dân TP.HCM về một số chính sách đột phá phát triển khoa học công nghệ, đổi mới sáng tạo và chuyển đổi số trên địa bàn TP.HCM:</w:t>
      </w:r>
    </w:p>
    <w:p w14:paraId="76097B43" w14:textId="77777777" w:rsidR="00063DAE" w:rsidRPr="00CE1D62" w:rsidRDefault="00063DAE" w:rsidP="000653CE">
      <w:pPr>
        <w:spacing w:before="120" w:after="0" w:line="240" w:lineRule="auto"/>
        <w:ind w:firstLine="720"/>
        <w:jc w:val="both"/>
        <w:rPr>
          <w:rFonts w:ascii="Times New Roman" w:eastAsia="Times New Roman" w:hAnsi="Times New Roman" w:cs="Times New Roman"/>
          <w:spacing w:val="-4"/>
          <w:sz w:val="28"/>
          <w:szCs w:val="28"/>
        </w:rPr>
      </w:pPr>
      <w:r w:rsidRPr="00CE1D62">
        <w:rPr>
          <w:rFonts w:ascii="Times New Roman" w:eastAsia="Times New Roman" w:hAnsi="Times New Roman" w:cs="Times New Roman"/>
          <w:spacing w:val="-4"/>
          <w:sz w:val="28"/>
          <w:szCs w:val="28"/>
        </w:rPr>
        <w:t>- Nội dung:</w:t>
      </w:r>
    </w:p>
    <w:p w14:paraId="64CAABC1" w14:textId="77777777" w:rsidR="000653CE" w:rsidRPr="00CE1D62" w:rsidRDefault="00063DAE" w:rsidP="000653CE">
      <w:pPr>
        <w:spacing w:before="120" w:after="0" w:line="240" w:lineRule="auto"/>
        <w:ind w:firstLine="720"/>
        <w:jc w:val="both"/>
        <w:rPr>
          <w:rFonts w:ascii="Times New Roman" w:eastAsia="Times New Roman" w:hAnsi="Times New Roman" w:cs="Times New Roman"/>
          <w:spacing w:val="-4"/>
          <w:sz w:val="28"/>
          <w:szCs w:val="28"/>
          <w:lang w:val="vi-VN"/>
        </w:rPr>
      </w:pPr>
      <w:r w:rsidRPr="00CE1D62">
        <w:rPr>
          <w:rFonts w:ascii="Times New Roman" w:eastAsia="Times New Roman" w:hAnsi="Times New Roman" w:cs="Times New Roman"/>
          <w:spacing w:val="-4"/>
          <w:sz w:val="28"/>
          <w:szCs w:val="28"/>
        </w:rPr>
        <w:t xml:space="preserve">+ </w:t>
      </w:r>
      <w:r w:rsidR="000653CE" w:rsidRPr="00CE1D62">
        <w:rPr>
          <w:rFonts w:ascii="Times New Roman" w:eastAsia="Times New Roman" w:hAnsi="Times New Roman" w:cs="Times New Roman"/>
          <w:spacing w:val="-4"/>
          <w:sz w:val="28"/>
          <w:szCs w:val="28"/>
          <w:lang w:val="vi-VN"/>
        </w:rPr>
        <w:t xml:space="preserve">Nhóm chính sách phát triển, trọng dụng nhân lực trình độ cao đáp ứng yêu cầu phát triển khoa học công nghệ, đổi mới sáng tạo và chuyển đổi số </w:t>
      </w:r>
      <w:r w:rsidR="000653CE" w:rsidRPr="00CE1D62">
        <w:rPr>
          <w:rFonts w:ascii="Times New Roman" w:eastAsia="Times New Roman" w:hAnsi="Times New Roman" w:cs="Times New Roman"/>
          <w:i/>
          <w:spacing w:val="-4"/>
          <w:sz w:val="28"/>
          <w:szCs w:val="28"/>
          <w:lang w:val="vi-VN"/>
        </w:rPr>
        <w:t>(5 chính sách)</w:t>
      </w:r>
    </w:p>
    <w:p w14:paraId="4E2BF30A" w14:textId="77777777" w:rsidR="000653CE" w:rsidRPr="00CE1D62" w:rsidRDefault="00063DAE" w:rsidP="000653CE">
      <w:pPr>
        <w:spacing w:before="120" w:after="0" w:line="240" w:lineRule="auto"/>
        <w:ind w:firstLine="720"/>
        <w:jc w:val="both"/>
        <w:rPr>
          <w:rFonts w:ascii="Times New Roman" w:eastAsia="Times New Roman" w:hAnsi="Times New Roman" w:cs="Times New Roman"/>
          <w:spacing w:val="-4"/>
          <w:sz w:val="28"/>
          <w:szCs w:val="28"/>
          <w:lang w:val="vi-VN"/>
        </w:rPr>
      </w:pPr>
      <w:r w:rsidRPr="00CE1D62">
        <w:rPr>
          <w:rFonts w:ascii="Times New Roman" w:eastAsia="Times New Roman" w:hAnsi="Times New Roman" w:cs="Times New Roman"/>
          <w:sz w:val="28"/>
          <w:szCs w:val="28"/>
        </w:rPr>
        <w:t xml:space="preserve">+ </w:t>
      </w:r>
      <w:r w:rsidR="000653CE" w:rsidRPr="00CE1D62">
        <w:rPr>
          <w:rFonts w:ascii="Times New Roman" w:eastAsia="Times New Roman" w:hAnsi="Times New Roman" w:cs="Times New Roman"/>
          <w:sz w:val="28"/>
          <w:szCs w:val="28"/>
          <w:lang w:val="vi-VN"/>
        </w:rPr>
        <w:t xml:space="preserve">Nhóm chính sách tăng cường đầu tư, hạ tầng cho khoa học công nghệ, đổi mới </w:t>
      </w:r>
      <w:r w:rsidR="000653CE" w:rsidRPr="00CE1D62">
        <w:rPr>
          <w:rFonts w:ascii="Times New Roman" w:hAnsi="Times New Roman" w:cs="Times New Roman"/>
          <w:sz w:val="28"/>
          <w:szCs w:val="28"/>
        </w:rPr>
        <w:t>sáng</w:t>
      </w:r>
      <w:r w:rsidR="000653CE" w:rsidRPr="00CE1D62">
        <w:rPr>
          <w:rFonts w:ascii="Times New Roman" w:eastAsia="Times New Roman" w:hAnsi="Times New Roman" w:cs="Times New Roman"/>
          <w:sz w:val="28"/>
          <w:szCs w:val="28"/>
          <w:lang w:val="vi-VN"/>
        </w:rPr>
        <w:t xml:space="preserve"> tạo và chuyển đổi số </w:t>
      </w:r>
      <w:r w:rsidR="000653CE" w:rsidRPr="00CE1D62">
        <w:rPr>
          <w:rFonts w:ascii="Times New Roman" w:eastAsia="Times New Roman" w:hAnsi="Times New Roman" w:cs="Times New Roman"/>
          <w:i/>
          <w:sz w:val="28"/>
          <w:szCs w:val="28"/>
          <w:lang w:val="vi-VN"/>
        </w:rPr>
        <w:t>(2 chính sách)</w:t>
      </w:r>
    </w:p>
    <w:p w14:paraId="07179E01" w14:textId="77777777" w:rsidR="000653CE" w:rsidRPr="00CE1D62" w:rsidRDefault="00063DAE" w:rsidP="000653CE">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hAnsi="Times New Roman" w:cs="Times New Roman"/>
          <w:sz w:val="28"/>
          <w:szCs w:val="28"/>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tháng 6/2025</w:t>
      </w:r>
      <w:r w:rsidR="000653CE" w:rsidRPr="00CE1D62">
        <w:rPr>
          <w:rFonts w:ascii="Times New Roman" w:eastAsia="Times New Roman" w:hAnsi="Times New Roman" w:cs="Times New Roman"/>
          <w:bCs/>
          <w:spacing w:val="-4"/>
          <w:kern w:val="28"/>
          <w:sz w:val="28"/>
          <w:szCs w:val="28"/>
          <w:lang w:eastAsia="hi-IN" w:bidi="hi-IN"/>
        </w:rPr>
        <w:t xml:space="preserve"> (Sở KH&amp;CN đã trình tại </w:t>
      </w:r>
      <w:r w:rsidR="000653CE" w:rsidRPr="00CE1D62">
        <w:rPr>
          <w:rFonts w:ascii="Times New Roman" w:eastAsia="Times New Roman" w:hAnsi="Times New Roman" w:cs="Times New Roman"/>
          <w:bCs/>
          <w:spacing w:val="-4"/>
          <w:kern w:val="28"/>
          <w:sz w:val="28"/>
          <w:szCs w:val="28"/>
          <w:lang w:val="vi-VN" w:eastAsia="hi-IN" w:bidi="hi-IN"/>
        </w:rPr>
        <w:t xml:space="preserve">Tờ trình số 2117/SKHCN-QLKH ngày 19/6/2025 của </w:t>
      </w:r>
      <w:r w:rsidR="00C25C3C">
        <w:rPr>
          <w:rFonts w:ascii="Times New Roman" w:eastAsia="Times New Roman" w:hAnsi="Times New Roman" w:cs="Times New Roman"/>
          <w:bCs/>
          <w:spacing w:val="-4"/>
          <w:kern w:val="28"/>
          <w:sz w:val="28"/>
          <w:szCs w:val="28"/>
          <w:lang w:val="vi-VN" w:eastAsia="hi-IN" w:bidi="hi-IN"/>
        </w:rPr>
        <w:t>Sở KH&amp;CN</w:t>
      </w:r>
      <w:r w:rsidR="000653CE" w:rsidRPr="00CE1D62">
        <w:rPr>
          <w:rFonts w:ascii="Times New Roman" w:eastAsia="Times New Roman" w:hAnsi="Times New Roman" w:cs="Times New Roman"/>
          <w:bCs/>
          <w:spacing w:val="-4"/>
          <w:kern w:val="28"/>
          <w:sz w:val="28"/>
          <w:szCs w:val="28"/>
          <w:lang w:val="vi-VN" w:eastAsia="hi-IN" w:bidi="hi-IN"/>
        </w:rPr>
        <w:t xml:space="preserve"> về đăng ký xây dựng Nghị quyết Hội đồng nhân dân về các cơ chế, chính sách triển khai Nghị quyết số 57-NQ/TW của Bộ Chính trị về đột phá phát triển KH-CN, ĐMST và CĐS trên địa bàn TP.HCM</w:t>
      </w:r>
      <w:r w:rsidR="000653CE" w:rsidRPr="00CE1D62">
        <w:rPr>
          <w:rFonts w:ascii="Times New Roman" w:eastAsia="Times New Roman" w:hAnsi="Times New Roman" w:cs="Times New Roman"/>
          <w:bCs/>
          <w:spacing w:val="-4"/>
          <w:kern w:val="28"/>
          <w:sz w:val="28"/>
          <w:szCs w:val="28"/>
          <w:lang w:eastAsia="hi-IN" w:bidi="hi-IN"/>
        </w:rPr>
        <w:t>).</w:t>
      </w:r>
    </w:p>
    <w:p w14:paraId="301537E6" w14:textId="77777777" w:rsidR="000653CE" w:rsidRPr="00CE1D62" w:rsidRDefault="00063DAE"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Kết quả/sản phẩm: Danh mục các cơ chế, chính sách được chấp thuận (tháng </w:t>
      </w:r>
      <w:r w:rsidR="000653CE" w:rsidRPr="00CE1D62">
        <w:rPr>
          <w:rFonts w:ascii="Times New Roman" w:eastAsia="Times New Roman" w:hAnsi="Times New Roman" w:cs="Times New Roman"/>
          <w:bCs/>
          <w:spacing w:val="-4"/>
          <w:kern w:val="28"/>
          <w:sz w:val="28"/>
          <w:szCs w:val="28"/>
          <w:lang w:eastAsia="hi-IN" w:bidi="hi-IN"/>
        </w:rPr>
        <w:t>7</w:t>
      </w:r>
      <w:r w:rsidR="000653CE" w:rsidRPr="00CE1D62">
        <w:rPr>
          <w:rFonts w:ascii="Times New Roman" w:eastAsia="Times New Roman" w:hAnsi="Times New Roman" w:cs="Times New Roman"/>
          <w:bCs/>
          <w:spacing w:val="-4"/>
          <w:kern w:val="28"/>
          <w:sz w:val="28"/>
          <w:szCs w:val="28"/>
          <w:lang w:val="vi-VN" w:eastAsia="hi-IN" w:bidi="hi-IN"/>
        </w:rPr>
        <w:t>/2025); đưa vào trình Hội đồng nhân dân trong tháng 8/2025.</w:t>
      </w:r>
    </w:p>
    <w:p w14:paraId="390E3A7D" w14:textId="77777777" w:rsidR="000653CE" w:rsidRPr="00CE1D62" w:rsidRDefault="00063DAE"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w:t>
      </w:r>
    </w:p>
    <w:p w14:paraId="71E68F45" w14:textId="77777777" w:rsidR="000653CE" w:rsidRPr="00CE1D62" w:rsidRDefault="00063DAE" w:rsidP="000653CE">
      <w:pPr>
        <w:spacing w:before="120" w:after="0" w:line="240" w:lineRule="auto"/>
        <w:ind w:firstLine="720"/>
        <w:jc w:val="both"/>
        <w:rPr>
          <w:rFonts w:ascii="Times New Roman" w:eastAsia="Times New Roman" w:hAnsi="Times New Roman" w:cs="Times New Roman"/>
          <w:bCs/>
          <w:spacing w:val="-6"/>
          <w:kern w:val="28"/>
          <w:sz w:val="28"/>
          <w:szCs w:val="28"/>
          <w:lang w:val="vi-VN" w:eastAsia="hi-IN" w:bidi="hi-IN"/>
        </w:rPr>
      </w:pPr>
      <w:r w:rsidRPr="00CE1D62">
        <w:rPr>
          <w:rFonts w:ascii="Times New Roman" w:eastAsia="Times New Roman" w:hAnsi="Times New Roman" w:cs="Times New Roman"/>
          <w:bCs/>
          <w:spacing w:val="-6"/>
          <w:kern w:val="28"/>
          <w:sz w:val="28"/>
          <w:szCs w:val="28"/>
          <w:lang w:eastAsia="hi-IN" w:bidi="hi-IN"/>
        </w:rPr>
        <w:t>-</w:t>
      </w:r>
      <w:r w:rsidR="000653CE" w:rsidRPr="00CE1D62">
        <w:rPr>
          <w:rFonts w:ascii="Times New Roman" w:eastAsia="Times New Roman" w:hAnsi="Times New Roman" w:cs="Times New Roman"/>
          <w:bCs/>
          <w:spacing w:val="-6"/>
          <w:kern w:val="28"/>
          <w:sz w:val="28"/>
          <w:szCs w:val="28"/>
          <w:lang w:val="vi-VN" w:eastAsia="hi-IN" w:bidi="hi-IN"/>
        </w:rPr>
        <w:t xml:space="preserve"> Cơ quan phối hợp: Trung tâm CR4.0, ĐHQG TP.HCM và các tổ chức có liên quan.</w:t>
      </w:r>
    </w:p>
    <w:p w14:paraId="35133D4F" w14:textId="77777777" w:rsidR="00063DAE" w:rsidRPr="00CE1D62" w:rsidRDefault="00063DAE" w:rsidP="000653CE">
      <w:pPr>
        <w:spacing w:before="120" w:after="0" w:line="240" w:lineRule="auto"/>
        <w:ind w:firstLine="720"/>
        <w:jc w:val="both"/>
        <w:rPr>
          <w:rFonts w:ascii="Times New Roman" w:eastAsia="Times New Roman" w:hAnsi="Times New Roman" w:cs="Times New Roman"/>
          <w:bCs/>
          <w:spacing w:val="-6"/>
          <w:kern w:val="28"/>
          <w:sz w:val="28"/>
          <w:szCs w:val="28"/>
          <w:lang w:val="vi-VN" w:eastAsia="hi-IN" w:bidi="hi-IN"/>
        </w:rPr>
      </w:pPr>
      <w:r w:rsidRPr="00CE1D62">
        <w:rPr>
          <w:rFonts w:ascii="Times New Roman" w:hAnsi="Times New Roman" w:cs="Times New Roman"/>
          <w:sz w:val="28"/>
          <w:szCs w:val="28"/>
        </w:rPr>
        <w:t>- Thẩm quyền ban hành/triển khai: Ủy ban nhân dân Thành phố Hồ Chí Minh, Hội đồng nhân dân Thành phố Hồ Chí Minh ban hành các cơ chế, chính sách thuộc thẩm quyền có liên quan.</w:t>
      </w:r>
    </w:p>
    <w:p w14:paraId="3E23C143" w14:textId="77777777" w:rsidR="000653CE" w:rsidRPr="00CE1D62" w:rsidRDefault="00631ECA" w:rsidP="000653CE">
      <w:pPr>
        <w:spacing w:before="120" w:after="0" w:line="240" w:lineRule="auto"/>
        <w:ind w:firstLine="720"/>
        <w:jc w:val="both"/>
        <w:rPr>
          <w:rFonts w:ascii="Times New Roman" w:eastAsia="Times New Roman" w:hAnsi="Times New Roman" w:cs="Times New Roman"/>
          <w:kern w:val="1"/>
          <w:sz w:val="28"/>
          <w:szCs w:val="28"/>
          <w:lang w:val="vi-VN" w:eastAsia="hi-IN" w:bidi="hi-IN"/>
        </w:rPr>
      </w:pPr>
      <w:r w:rsidRPr="00CE1D62">
        <w:rPr>
          <w:rFonts w:ascii="Times New Roman" w:eastAsia="Times New Roman" w:hAnsi="Times New Roman" w:cs="Times New Roman"/>
          <w:b/>
          <w:bCs/>
          <w:spacing w:val="-4"/>
          <w:kern w:val="28"/>
          <w:sz w:val="28"/>
          <w:szCs w:val="28"/>
          <w:lang w:eastAsia="hi-IN" w:bidi="hi-IN"/>
        </w:rPr>
        <w:t>2.2.</w:t>
      </w:r>
      <w:r w:rsidR="000653CE" w:rsidRPr="00CE1D62">
        <w:rPr>
          <w:rFonts w:ascii="Times New Roman" w:eastAsia="Times New Roman" w:hAnsi="Times New Roman" w:cs="Times New Roman"/>
          <w:bCs/>
          <w:spacing w:val="-4"/>
          <w:kern w:val="28"/>
          <w:sz w:val="28"/>
          <w:szCs w:val="28"/>
          <w:lang w:val="vi-VN" w:eastAsia="hi-IN" w:bidi="hi-IN"/>
        </w:rPr>
        <w:t xml:space="preserve"> </w:t>
      </w:r>
      <w:r w:rsidR="000653CE" w:rsidRPr="00CE1D62">
        <w:rPr>
          <w:rFonts w:ascii="Times New Roman" w:eastAsia="Times New Roman" w:hAnsi="Times New Roman" w:cs="Times New Roman"/>
          <w:kern w:val="1"/>
          <w:sz w:val="28"/>
          <w:szCs w:val="28"/>
          <w:lang w:val="vi-VN" w:eastAsia="hi-IN" w:bidi="hi-IN"/>
        </w:rPr>
        <w:t>Chương trình hợp tác giữa Đại học Quốc gia TP.HCM và Ủy ban nhân dân Thành phố giai đoạn 2025 - 2030:</w:t>
      </w:r>
    </w:p>
    <w:p w14:paraId="7CB9FEB4" w14:textId="77777777" w:rsidR="00063DAE" w:rsidRPr="00CE1D62" w:rsidRDefault="00063DAE" w:rsidP="000653CE">
      <w:pPr>
        <w:spacing w:before="120" w:after="0" w:line="240" w:lineRule="auto"/>
        <w:ind w:firstLine="720"/>
        <w:jc w:val="both"/>
        <w:rPr>
          <w:rFonts w:ascii="Times New Roman" w:eastAsia="Times New Roman" w:hAnsi="Times New Roman" w:cs="Times New Roman"/>
          <w:kern w:val="1"/>
          <w:sz w:val="28"/>
          <w:szCs w:val="28"/>
          <w:lang w:eastAsia="hi-IN" w:bidi="hi-IN"/>
        </w:rPr>
      </w:pPr>
      <w:r w:rsidRPr="00CE1D62">
        <w:rPr>
          <w:rFonts w:ascii="Times New Roman" w:eastAsia="Times New Roman" w:hAnsi="Times New Roman" w:cs="Times New Roman"/>
          <w:kern w:val="1"/>
          <w:sz w:val="28"/>
          <w:szCs w:val="28"/>
          <w:lang w:eastAsia="hi-IN" w:bidi="hi-IN"/>
        </w:rPr>
        <w:t xml:space="preserve">- Nội dung: Ban hành và triển khai thực hiện Chương trình </w:t>
      </w:r>
      <w:r w:rsidRPr="00CE1D62">
        <w:rPr>
          <w:rFonts w:ascii="Times New Roman" w:eastAsia="Times New Roman" w:hAnsi="Times New Roman" w:cs="Times New Roman"/>
          <w:kern w:val="1"/>
          <w:sz w:val="28"/>
          <w:szCs w:val="28"/>
          <w:lang w:val="vi-VN" w:eastAsia="hi-IN" w:bidi="hi-IN"/>
        </w:rPr>
        <w:t>hợp tác giữa Đại học Quốc gia TP.HCM và Ủy ban nhân dân Thành phố giai đoạn 2025 - 2030</w:t>
      </w:r>
    </w:p>
    <w:p w14:paraId="066D37A8" w14:textId="77777777" w:rsidR="000653CE" w:rsidRPr="00CE1D62" w:rsidRDefault="00063DAE"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tháng </w:t>
      </w:r>
      <w:r w:rsidR="000653CE" w:rsidRPr="00CE1D62">
        <w:rPr>
          <w:rFonts w:ascii="Times New Roman" w:eastAsia="Times New Roman" w:hAnsi="Times New Roman" w:cs="Times New Roman"/>
          <w:bCs/>
          <w:spacing w:val="-4"/>
          <w:kern w:val="28"/>
          <w:sz w:val="28"/>
          <w:szCs w:val="28"/>
          <w:lang w:eastAsia="hi-IN" w:bidi="hi-IN"/>
        </w:rPr>
        <w:t>7</w:t>
      </w:r>
      <w:r w:rsidR="000653CE" w:rsidRPr="00CE1D62">
        <w:rPr>
          <w:rFonts w:ascii="Times New Roman" w:eastAsia="Times New Roman" w:hAnsi="Times New Roman" w:cs="Times New Roman"/>
          <w:bCs/>
          <w:spacing w:val="-4"/>
          <w:kern w:val="28"/>
          <w:sz w:val="28"/>
          <w:szCs w:val="28"/>
          <w:lang w:val="vi-VN" w:eastAsia="hi-IN" w:bidi="hi-IN"/>
        </w:rPr>
        <w:t>/2025</w:t>
      </w:r>
    </w:p>
    <w:p w14:paraId="26FCC9AD" w14:textId="77777777" w:rsidR="000653CE" w:rsidRPr="00CE1D62" w:rsidRDefault="00063DAE"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Kết quả/sản phẩm: Chương trình hợp tác được ban hành và triển khai thực hiện.</w:t>
      </w:r>
    </w:p>
    <w:p w14:paraId="4AD1BAAD" w14:textId="77777777" w:rsidR="000653CE" w:rsidRPr="00CE1D62" w:rsidRDefault="00063DAE"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w:t>
      </w:r>
    </w:p>
    <w:p w14:paraId="6AF36DF7" w14:textId="77777777" w:rsidR="000653CE" w:rsidRPr="00CE1D62" w:rsidRDefault="00063DAE"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 xml:space="preserve">- </w:t>
      </w:r>
      <w:r w:rsidR="000653CE" w:rsidRPr="00CE1D62">
        <w:rPr>
          <w:rFonts w:ascii="Times New Roman" w:eastAsia="Times New Roman" w:hAnsi="Times New Roman" w:cs="Times New Roman"/>
          <w:bCs/>
          <w:kern w:val="28"/>
          <w:sz w:val="28"/>
          <w:szCs w:val="28"/>
          <w:lang w:val="vi-VN" w:eastAsia="hi-IN" w:bidi="hi-IN"/>
        </w:rPr>
        <w:t>Cơ quan phối hợp: ĐHQG TP.HCM và các tổ chức có liên quan.</w:t>
      </w:r>
    </w:p>
    <w:p w14:paraId="17CE84E2" w14:textId="77777777" w:rsidR="006945AD" w:rsidRPr="00CE1D62" w:rsidRDefault="006945AD" w:rsidP="006945AD">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hAnsi="Times New Roman" w:cs="Times New Roman"/>
          <w:sz w:val="28"/>
          <w:szCs w:val="28"/>
        </w:rPr>
        <w:t>- Thẩm quyền ban hành/triển khai: Ủy ban nhân dân Thành phố Hồ Chí Minh và Đại học Quốc gia ký kết Chương trình phối hợp.</w:t>
      </w:r>
    </w:p>
    <w:p w14:paraId="68CC9828" w14:textId="77777777" w:rsidR="000653CE" w:rsidRPr="00CE1D62" w:rsidRDefault="00631ECA" w:rsidP="000653CE">
      <w:pPr>
        <w:spacing w:before="120" w:after="0" w:line="240" w:lineRule="auto"/>
        <w:ind w:firstLine="720"/>
        <w:jc w:val="both"/>
        <w:rPr>
          <w:rFonts w:ascii="Times New Roman" w:eastAsia="Times New Roman" w:hAnsi="Times New Roman" w:cs="Times New Roman"/>
          <w:kern w:val="1"/>
          <w:sz w:val="28"/>
          <w:szCs w:val="28"/>
          <w:lang w:val="vi-VN" w:eastAsia="hi-IN" w:bidi="hi-IN"/>
        </w:rPr>
      </w:pPr>
      <w:r w:rsidRPr="00CE1D62">
        <w:rPr>
          <w:rFonts w:ascii="Times New Roman" w:eastAsia="Times New Roman" w:hAnsi="Times New Roman" w:cs="Times New Roman"/>
          <w:b/>
          <w:bCs/>
          <w:spacing w:val="-4"/>
          <w:kern w:val="28"/>
          <w:sz w:val="28"/>
          <w:szCs w:val="28"/>
          <w:lang w:eastAsia="hi-IN" w:bidi="hi-IN"/>
        </w:rPr>
        <w:t>2.3.</w:t>
      </w:r>
      <w:r w:rsidR="000653CE" w:rsidRPr="00CE1D62">
        <w:rPr>
          <w:rFonts w:ascii="Times New Roman" w:eastAsia="Times New Roman" w:hAnsi="Times New Roman" w:cs="Times New Roman"/>
          <w:bCs/>
          <w:spacing w:val="-4"/>
          <w:kern w:val="28"/>
          <w:sz w:val="28"/>
          <w:szCs w:val="28"/>
          <w:lang w:val="vi-VN" w:eastAsia="hi-IN" w:bidi="hi-IN"/>
        </w:rPr>
        <w:t xml:space="preserve"> </w:t>
      </w:r>
      <w:r w:rsidR="006945AD" w:rsidRPr="00CE1D62">
        <w:rPr>
          <w:rFonts w:ascii="Times New Roman" w:eastAsia="Times New Roman" w:hAnsi="Times New Roman" w:cs="Times New Roman"/>
          <w:kern w:val="1"/>
          <w:sz w:val="28"/>
          <w:szCs w:val="28"/>
          <w:lang w:val="vi-VN" w:eastAsia="hi-IN" w:bidi="hi-IN"/>
        </w:rPr>
        <w:t xml:space="preserve">Triển </w:t>
      </w:r>
      <w:r w:rsidR="000653CE" w:rsidRPr="00CE1D62">
        <w:rPr>
          <w:rFonts w:ascii="Times New Roman" w:eastAsia="Times New Roman" w:hAnsi="Times New Roman" w:cs="Times New Roman"/>
          <w:kern w:val="1"/>
          <w:sz w:val="28"/>
          <w:szCs w:val="28"/>
          <w:lang w:val="vi-VN" w:eastAsia="hi-IN" w:bidi="hi-IN"/>
        </w:rPr>
        <w:t xml:space="preserve">khai các chính sách đột phá </w:t>
      </w:r>
      <w:r w:rsidRPr="00CE1D62">
        <w:rPr>
          <w:rFonts w:ascii="Times New Roman" w:eastAsia="Times New Roman" w:hAnsi="Times New Roman" w:cs="Times New Roman"/>
          <w:kern w:val="1"/>
          <w:sz w:val="28"/>
          <w:szCs w:val="28"/>
          <w:lang w:eastAsia="hi-IN" w:bidi="hi-IN"/>
        </w:rPr>
        <w:t xml:space="preserve">về KH-CN, ĐMST </w:t>
      </w:r>
      <w:r w:rsidR="000653CE" w:rsidRPr="00CE1D62">
        <w:rPr>
          <w:rFonts w:ascii="Times New Roman" w:eastAsia="Times New Roman" w:hAnsi="Times New Roman" w:cs="Times New Roman"/>
          <w:kern w:val="1"/>
          <w:sz w:val="28"/>
          <w:szCs w:val="28"/>
          <w:lang w:val="vi-VN" w:eastAsia="hi-IN" w:bidi="hi-IN"/>
        </w:rPr>
        <w:t>của Nghị quyết số 98/2023/QH15 trong lĩnh vực khoa học và công nghệ.</w:t>
      </w:r>
    </w:p>
    <w:p w14:paraId="0BF6305E" w14:textId="77777777" w:rsidR="006945AD" w:rsidRPr="00CE1D62" w:rsidRDefault="006945AD" w:rsidP="000653CE">
      <w:pPr>
        <w:spacing w:before="120" w:after="0" w:line="240" w:lineRule="auto"/>
        <w:ind w:firstLine="720"/>
        <w:jc w:val="both"/>
        <w:rPr>
          <w:rFonts w:ascii="Times New Roman" w:eastAsia="Times New Roman" w:hAnsi="Times New Roman" w:cs="Times New Roman"/>
          <w:kern w:val="1"/>
          <w:sz w:val="28"/>
          <w:szCs w:val="28"/>
          <w:lang w:eastAsia="hi-IN" w:bidi="hi-IN"/>
        </w:rPr>
      </w:pPr>
      <w:r w:rsidRPr="00CE1D62">
        <w:rPr>
          <w:rFonts w:ascii="Times New Roman" w:eastAsia="Times New Roman" w:hAnsi="Times New Roman" w:cs="Times New Roman"/>
          <w:kern w:val="1"/>
          <w:sz w:val="28"/>
          <w:szCs w:val="28"/>
          <w:lang w:eastAsia="hi-IN" w:bidi="hi-IN"/>
        </w:rPr>
        <w:lastRenderedPageBreak/>
        <w:t xml:space="preserve">- Nội dung: </w:t>
      </w:r>
      <w:r w:rsidRPr="00CE1D62">
        <w:rPr>
          <w:rFonts w:ascii="Times New Roman" w:eastAsia="Times New Roman" w:hAnsi="Times New Roman" w:cs="Times New Roman"/>
          <w:kern w:val="1"/>
          <w:sz w:val="28"/>
          <w:szCs w:val="28"/>
          <w:lang w:val="vi-VN" w:eastAsia="hi-IN" w:bidi="hi-IN"/>
        </w:rPr>
        <w:t xml:space="preserve">Tiếp tục triển khai các chính sách đột phá </w:t>
      </w:r>
      <w:r w:rsidRPr="00CE1D62">
        <w:rPr>
          <w:rFonts w:ascii="Times New Roman" w:eastAsia="Times New Roman" w:hAnsi="Times New Roman" w:cs="Times New Roman"/>
          <w:kern w:val="1"/>
          <w:sz w:val="28"/>
          <w:szCs w:val="28"/>
          <w:lang w:eastAsia="hi-IN" w:bidi="hi-IN"/>
        </w:rPr>
        <w:t xml:space="preserve">về KH-CN, ĐMST </w:t>
      </w:r>
      <w:r w:rsidRPr="00CE1D62">
        <w:rPr>
          <w:rFonts w:ascii="Times New Roman" w:eastAsia="Times New Roman" w:hAnsi="Times New Roman" w:cs="Times New Roman"/>
          <w:kern w:val="1"/>
          <w:sz w:val="28"/>
          <w:szCs w:val="28"/>
          <w:lang w:val="vi-VN" w:eastAsia="hi-IN" w:bidi="hi-IN"/>
        </w:rPr>
        <w:t>của Nghị quyết số 98/2023/QH15 trong lĩnh vực khoa học và công nghệ.</w:t>
      </w:r>
    </w:p>
    <w:p w14:paraId="7EAA46F5" w14:textId="77777777" w:rsidR="000653CE" w:rsidRPr="00CE1D62" w:rsidRDefault="006945AD"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tháng 7/2025</w:t>
      </w:r>
    </w:p>
    <w:p w14:paraId="657129C6" w14:textId="77777777" w:rsidR="000653CE" w:rsidRPr="00CE1D62" w:rsidRDefault="006945AD" w:rsidP="000653CE">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Kết quả/sản phẩm: theo các chính sách được ban hành; Công bố </w:t>
      </w:r>
      <w:r w:rsidR="000653CE" w:rsidRPr="00CE1D62">
        <w:rPr>
          <w:rFonts w:ascii="Times New Roman" w:eastAsia="Times New Roman" w:hAnsi="Times New Roman" w:cs="Times New Roman"/>
          <w:bCs/>
          <w:spacing w:val="-4"/>
          <w:kern w:val="28"/>
          <w:sz w:val="28"/>
          <w:szCs w:val="28"/>
          <w:lang w:eastAsia="hi-IN" w:bidi="hi-IN"/>
        </w:rPr>
        <w:t>01</w:t>
      </w:r>
      <w:r w:rsidR="000653CE" w:rsidRPr="00CE1D62">
        <w:rPr>
          <w:rFonts w:ascii="Times New Roman" w:eastAsia="Times New Roman" w:hAnsi="Times New Roman" w:cs="Times New Roman"/>
          <w:bCs/>
          <w:spacing w:val="-4"/>
          <w:kern w:val="28"/>
          <w:sz w:val="28"/>
          <w:szCs w:val="28"/>
          <w:lang w:val="vi-VN" w:eastAsia="hi-IN" w:bidi="hi-IN"/>
        </w:rPr>
        <w:t xml:space="preserve"> Trung tâm đủ điều kiện tham gia Đề án CoE</w:t>
      </w:r>
      <w:r w:rsidR="000653CE" w:rsidRPr="00CE1D62">
        <w:rPr>
          <w:rFonts w:ascii="Times New Roman" w:eastAsia="Times New Roman" w:hAnsi="Times New Roman" w:cs="Times New Roman"/>
          <w:bCs/>
          <w:spacing w:val="-4"/>
          <w:kern w:val="28"/>
          <w:sz w:val="28"/>
          <w:szCs w:val="28"/>
          <w:lang w:eastAsia="hi-IN" w:bidi="hi-IN"/>
        </w:rPr>
        <w:t xml:space="preserve"> (Trung tâm R&amp;D - Khu công nghệ cao TP.HCM).</w:t>
      </w:r>
    </w:p>
    <w:p w14:paraId="415C8C0A" w14:textId="77777777" w:rsidR="000653CE" w:rsidRPr="00CE1D62" w:rsidRDefault="006945AD"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 Ban Quản lý Khu Công nghệ cao TP.HCM, QTSC.</w:t>
      </w:r>
    </w:p>
    <w:p w14:paraId="16751FD2" w14:textId="77777777" w:rsidR="000653CE" w:rsidRPr="00CE1D62" w:rsidRDefault="006945AD"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các tổ chức có liên quan.</w:t>
      </w:r>
    </w:p>
    <w:p w14:paraId="26527A02" w14:textId="77777777" w:rsidR="00063DAE" w:rsidRPr="00CE1D62" w:rsidRDefault="00063DAE" w:rsidP="000653CE">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eastAsia="Times New Roman" w:hAnsi="Times New Roman" w:cs="Times New Roman"/>
          <w:bCs/>
          <w:kern w:val="28"/>
          <w:sz w:val="28"/>
          <w:szCs w:val="28"/>
          <w:lang w:eastAsia="hi-IN" w:bidi="hi-IN"/>
        </w:rPr>
        <w:t xml:space="preserve">- </w:t>
      </w:r>
      <w:r w:rsidRPr="00CE1D62">
        <w:rPr>
          <w:rFonts w:ascii="Times New Roman" w:hAnsi="Times New Roman" w:cs="Times New Roman"/>
          <w:sz w:val="28"/>
          <w:szCs w:val="28"/>
        </w:rPr>
        <w:t xml:space="preserve">Thẩm quyền ban hành/triển khai: </w:t>
      </w:r>
      <w:r w:rsidR="006945AD" w:rsidRPr="00CE1D62">
        <w:rPr>
          <w:rFonts w:ascii="Times New Roman" w:hAnsi="Times New Roman" w:cs="Times New Roman"/>
          <w:sz w:val="28"/>
          <w:szCs w:val="28"/>
        </w:rPr>
        <w:t>các Sở ngành có liên quan được giao triển khai theo Kế hoạch, Chương trình, Đề án đã được giao.</w:t>
      </w:r>
    </w:p>
    <w:p w14:paraId="451F537A"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
          <w:bCs/>
          <w:spacing w:val="-4"/>
          <w:kern w:val="28"/>
          <w:sz w:val="28"/>
          <w:szCs w:val="28"/>
          <w:lang w:eastAsia="hi-IN" w:bidi="hi-IN"/>
        </w:rPr>
        <w:t>2.3.</w:t>
      </w:r>
      <w:r w:rsidR="000653CE" w:rsidRPr="00CE1D62">
        <w:rPr>
          <w:rFonts w:ascii="Times New Roman" w:eastAsia="Times New Roman" w:hAnsi="Times New Roman" w:cs="Times New Roman"/>
          <w:b/>
          <w:bCs/>
          <w:spacing w:val="-4"/>
          <w:kern w:val="28"/>
          <w:sz w:val="28"/>
          <w:szCs w:val="28"/>
          <w:lang w:val="vi-VN" w:eastAsia="hi-IN" w:bidi="hi-IN"/>
        </w:rPr>
        <w:t xml:space="preserve"> </w:t>
      </w:r>
      <w:r w:rsidR="000653CE" w:rsidRPr="00CE1D62">
        <w:rPr>
          <w:rFonts w:ascii="Times New Roman" w:eastAsia="Times New Roman" w:hAnsi="Times New Roman" w:cs="Times New Roman"/>
          <w:bCs/>
          <w:spacing w:val="-4"/>
          <w:kern w:val="28"/>
          <w:sz w:val="28"/>
          <w:szCs w:val="28"/>
          <w:lang w:val="vi-VN" w:eastAsia="hi-IN" w:bidi="hi-IN"/>
        </w:rPr>
        <w:t>Chương tr</w:t>
      </w:r>
      <w:r w:rsidR="000653CE" w:rsidRPr="00CE1D62">
        <w:rPr>
          <w:rFonts w:ascii="Times New Roman" w:eastAsia="Times New Roman" w:hAnsi="Times New Roman" w:cs="Times New Roman"/>
          <w:bCs/>
          <w:spacing w:val="-4"/>
          <w:kern w:val="28"/>
          <w:sz w:val="28"/>
          <w:szCs w:val="28"/>
          <w:lang w:eastAsia="hi-IN" w:bidi="hi-IN"/>
        </w:rPr>
        <w:t>ì</w:t>
      </w:r>
      <w:r w:rsidR="000653CE" w:rsidRPr="00CE1D62">
        <w:rPr>
          <w:rFonts w:ascii="Times New Roman" w:eastAsia="Times New Roman" w:hAnsi="Times New Roman" w:cs="Times New Roman"/>
          <w:bCs/>
          <w:spacing w:val="-4"/>
          <w:kern w:val="28"/>
          <w:sz w:val="28"/>
          <w:szCs w:val="28"/>
          <w:lang w:val="vi-VN" w:eastAsia="hi-IN" w:bidi="hi-IN"/>
        </w:rPr>
        <w:t>nh phối hợp giữa Ban cán sự Đảng Bộ KH&amp;CN và BTV Thành ủy TP.HCM</w:t>
      </w:r>
    </w:p>
    <w:p w14:paraId="5DD2445D" w14:textId="77777777" w:rsidR="00134E7A" w:rsidRPr="00CE1D62" w:rsidRDefault="00134E7A" w:rsidP="00134E7A">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 xml:space="preserve">- Nội dung: </w:t>
      </w:r>
      <w:r w:rsidRPr="00CE1D62">
        <w:rPr>
          <w:rFonts w:ascii="Times New Roman" w:eastAsia="Times New Roman" w:hAnsi="Times New Roman" w:cs="Times New Roman"/>
          <w:bCs/>
          <w:spacing w:val="-4"/>
          <w:kern w:val="28"/>
          <w:sz w:val="28"/>
          <w:szCs w:val="28"/>
          <w:lang w:val="vi-VN" w:eastAsia="hi-IN" w:bidi="hi-IN"/>
        </w:rPr>
        <w:t>Triển khai thí điểm các nhóm chính sách theo Chương tr</w:t>
      </w:r>
      <w:r w:rsidRPr="00CE1D62">
        <w:rPr>
          <w:rFonts w:ascii="Times New Roman" w:eastAsia="Times New Roman" w:hAnsi="Times New Roman" w:cs="Times New Roman"/>
          <w:bCs/>
          <w:spacing w:val="-4"/>
          <w:kern w:val="28"/>
          <w:sz w:val="28"/>
          <w:szCs w:val="28"/>
          <w:lang w:eastAsia="hi-IN" w:bidi="hi-IN"/>
        </w:rPr>
        <w:t>ì</w:t>
      </w:r>
      <w:r w:rsidRPr="00CE1D62">
        <w:rPr>
          <w:rFonts w:ascii="Times New Roman" w:eastAsia="Times New Roman" w:hAnsi="Times New Roman" w:cs="Times New Roman"/>
          <w:bCs/>
          <w:spacing w:val="-4"/>
          <w:kern w:val="28"/>
          <w:sz w:val="28"/>
          <w:szCs w:val="28"/>
          <w:lang w:val="vi-VN" w:eastAsia="hi-IN" w:bidi="hi-IN"/>
        </w:rPr>
        <w:t>nh phối hợp giữa Ban cán sự Đảng Bộ KH&amp;CN và BTV Thành ủy TP.HCM</w:t>
      </w:r>
    </w:p>
    <w:p w14:paraId="669583D7"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w:t>
      </w:r>
      <w:r w:rsidR="000653CE" w:rsidRPr="00CE1D62">
        <w:rPr>
          <w:rFonts w:ascii="Times New Roman" w:eastAsia="Times New Roman" w:hAnsi="Times New Roman" w:cs="Times New Roman"/>
          <w:bCs/>
          <w:spacing w:val="-4"/>
          <w:kern w:val="28"/>
          <w:sz w:val="28"/>
          <w:szCs w:val="28"/>
          <w:lang w:eastAsia="hi-IN" w:bidi="hi-IN"/>
        </w:rPr>
        <w:t>Thời</w:t>
      </w:r>
      <w:r w:rsidR="000653CE" w:rsidRPr="00CE1D62">
        <w:rPr>
          <w:rFonts w:ascii="Times New Roman" w:eastAsia="Times New Roman" w:hAnsi="Times New Roman" w:cs="Times New Roman"/>
          <w:bCs/>
          <w:spacing w:val="-4"/>
          <w:kern w:val="28"/>
          <w:sz w:val="28"/>
          <w:szCs w:val="28"/>
          <w:lang w:val="vi-VN" w:eastAsia="hi-IN" w:bidi="hi-IN"/>
        </w:rPr>
        <w:t xml:space="preserve"> gian: tháng </w:t>
      </w:r>
      <w:r w:rsidR="000653CE" w:rsidRPr="00CE1D62">
        <w:rPr>
          <w:rFonts w:ascii="Times New Roman" w:eastAsia="Times New Roman" w:hAnsi="Times New Roman" w:cs="Times New Roman"/>
          <w:bCs/>
          <w:spacing w:val="-4"/>
          <w:kern w:val="28"/>
          <w:sz w:val="28"/>
          <w:szCs w:val="28"/>
          <w:lang w:eastAsia="hi-IN" w:bidi="hi-IN"/>
        </w:rPr>
        <w:t>7</w:t>
      </w:r>
      <w:r w:rsidR="000653CE" w:rsidRPr="00CE1D62">
        <w:rPr>
          <w:rFonts w:ascii="Times New Roman" w:eastAsia="Times New Roman" w:hAnsi="Times New Roman" w:cs="Times New Roman"/>
          <w:bCs/>
          <w:spacing w:val="-4"/>
          <w:kern w:val="28"/>
          <w:sz w:val="28"/>
          <w:szCs w:val="28"/>
          <w:lang w:val="vi-VN" w:eastAsia="hi-IN" w:bidi="hi-IN"/>
        </w:rPr>
        <w:t>/2025</w:t>
      </w:r>
    </w:p>
    <w:p w14:paraId="10EFCA11"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Kết quả/sản phẩm: </w:t>
      </w:r>
      <w:r w:rsidR="000653CE"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Calibri" w:hAnsi="Times New Roman" w:cs="Times New Roman"/>
          <w:spacing w:val="-6"/>
          <w:sz w:val="28"/>
          <w:szCs w:val="28"/>
          <w:lang w:eastAsia="en-GB"/>
        </w:rPr>
        <w:t xml:space="preserve">Đề án thí điểm chính sách tạo động lực thương mại hóa, đưa nhanh </w:t>
      </w:r>
      <w:r w:rsidR="000653CE" w:rsidRPr="00CE1D62">
        <w:rPr>
          <w:rFonts w:ascii="Times New Roman" w:eastAsia="Times New Roman" w:hAnsi="Times New Roman" w:cs="Times New Roman"/>
          <w:bCs/>
          <w:spacing w:val="-4"/>
          <w:kern w:val="28"/>
          <w:sz w:val="28"/>
          <w:szCs w:val="28"/>
          <w:lang w:eastAsia="hi-IN" w:bidi="hi-IN"/>
        </w:rPr>
        <w:t>kết</w:t>
      </w:r>
      <w:r w:rsidR="000653CE" w:rsidRPr="00CE1D62">
        <w:rPr>
          <w:rFonts w:ascii="Times New Roman" w:eastAsia="Calibri" w:hAnsi="Times New Roman" w:cs="Times New Roman"/>
          <w:spacing w:val="-6"/>
          <w:sz w:val="28"/>
          <w:szCs w:val="28"/>
          <w:lang w:eastAsia="en-GB"/>
        </w:rPr>
        <w:t xml:space="preserve"> quả nghiên cứu, tài sản trí tuệ được tạo ra từ ngân sách nhà nước vào sản xuất kinh doanh”</w:t>
      </w:r>
      <w:r w:rsidR="000653CE" w:rsidRPr="00CE1D62">
        <w:rPr>
          <w:rStyle w:val="FootnoteReference"/>
          <w:rFonts w:ascii="Times New Roman" w:eastAsia="Calibri" w:hAnsi="Times New Roman" w:cs="Times New Roman"/>
          <w:spacing w:val="-6"/>
          <w:sz w:val="28"/>
          <w:szCs w:val="28"/>
          <w:lang w:eastAsia="en-GB"/>
        </w:rPr>
        <w:footnoteReference w:id="1"/>
      </w:r>
      <w:r w:rsidR="000653CE" w:rsidRPr="00CE1D62">
        <w:rPr>
          <w:rFonts w:ascii="Times New Roman" w:eastAsia="Calibri" w:hAnsi="Times New Roman" w:cs="Times New Roman"/>
          <w:spacing w:val="-6"/>
          <w:sz w:val="28"/>
          <w:szCs w:val="28"/>
          <w:lang w:eastAsia="en-GB"/>
        </w:rPr>
        <w:t xml:space="preserve"> được UBND Thành phố phê duyệt.</w:t>
      </w:r>
    </w:p>
    <w:p w14:paraId="5A27A46C"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w:t>
      </w:r>
    </w:p>
    <w:p w14:paraId="3DDBB08E"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các tổ chức có liên quan.</w:t>
      </w:r>
    </w:p>
    <w:p w14:paraId="301111F3" w14:textId="77777777" w:rsidR="00134E7A" w:rsidRPr="00CE1D62" w:rsidRDefault="00134E7A" w:rsidP="00134E7A">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Thẩm quyền ban hành/triển khai: Ủy ban nhân dân Thành phố Hồ Chí Minh ban hành Đề án thí điềm; Ủy ban nhân dân Thành phố Hồ Chí Minh, Hội đồng nhân dân Thành phố Hồ Chí Minh ban hành các cơ chế, chính sách thuộc thẩm quyền có liên quan.</w:t>
      </w:r>
    </w:p>
    <w:p w14:paraId="19EA735E"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8"/>
          <w:kern w:val="28"/>
          <w:sz w:val="28"/>
          <w:szCs w:val="28"/>
          <w:lang w:val="vi-VN" w:eastAsia="hi-IN" w:bidi="hi-IN"/>
        </w:rPr>
      </w:pPr>
      <w:r w:rsidRPr="00CE1D62">
        <w:rPr>
          <w:rFonts w:ascii="Times New Roman" w:eastAsia="Times New Roman" w:hAnsi="Times New Roman" w:cs="Times New Roman"/>
          <w:b/>
          <w:bCs/>
          <w:spacing w:val="-8"/>
          <w:kern w:val="28"/>
          <w:sz w:val="28"/>
          <w:szCs w:val="28"/>
          <w:lang w:eastAsia="hi-IN" w:bidi="hi-IN"/>
        </w:rPr>
        <w:t>2.4.</w:t>
      </w:r>
      <w:r w:rsidRPr="00CE1D62">
        <w:rPr>
          <w:rFonts w:ascii="Times New Roman" w:eastAsia="Times New Roman" w:hAnsi="Times New Roman" w:cs="Times New Roman"/>
          <w:bCs/>
          <w:spacing w:val="-8"/>
          <w:kern w:val="28"/>
          <w:sz w:val="28"/>
          <w:szCs w:val="28"/>
          <w:lang w:eastAsia="hi-IN" w:bidi="hi-IN"/>
        </w:rPr>
        <w:t xml:space="preserve"> </w:t>
      </w:r>
      <w:r w:rsidR="00134E7A" w:rsidRPr="00CE1D62">
        <w:rPr>
          <w:rFonts w:ascii="Times New Roman" w:eastAsia="Times New Roman" w:hAnsi="Times New Roman" w:cs="Times New Roman"/>
          <w:bCs/>
          <w:spacing w:val="-8"/>
          <w:kern w:val="28"/>
          <w:sz w:val="28"/>
          <w:szCs w:val="28"/>
          <w:lang w:val="vi-VN" w:eastAsia="hi-IN" w:bidi="hi-IN"/>
        </w:rPr>
        <w:t xml:space="preserve">Đánh </w:t>
      </w:r>
      <w:r w:rsidR="000653CE" w:rsidRPr="00CE1D62">
        <w:rPr>
          <w:rFonts w:ascii="Times New Roman" w:eastAsia="Times New Roman" w:hAnsi="Times New Roman" w:cs="Times New Roman"/>
          <w:bCs/>
          <w:spacing w:val="-8"/>
          <w:kern w:val="28"/>
          <w:sz w:val="28"/>
          <w:szCs w:val="28"/>
          <w:lang w:val="vi-VN" w:eastAsia="hi-IN" w:bidi="hi-IN"/>
        </w:rPr>
        <w:t xml:space="preserve">giá tổng thể về hệ sinh thái khởi nghiệp sáng tạo tại Thành phố và Kế hoạch đưa TP.HCM vào top 100 Thành phố có hệ sinh thái năng động toàn cầu. </w:t>
      </w:r>
    </w:p>
    <w:p w14:paraId="525899B1" w14:textId="77777777" w:rsidR="00134E7A" w:rsidRPr="00CE1D62" w:rsidRDefault="00134E7A" w:rsidP="00134E7A">
      <w:pPr>
        <w:spacing w:before="120" w:after="0" w:line="240" w:lineRule="auto"/>
        <w:ind w:firstLine="720"/>
        <w:jc w:val="both"/>
        <w:rPr>
          <w:rFonts w:ascii="Times New Roman" w:eastAsia="Times New Roman" w:hAnsi="Times New Roman" w:cs="Times New Roman"/>
          <w:bCs/>
          <w:spacing w:val="-8"/>
          <w:kern w:val="28"/>
          <w:sz w:val="28"/>
          <w:szCs w:val="28"/>
          <w:lang w:val="vi-VN" w:eastAsia="hi-IN" w:bidi="hi-IN"/>
        </w:rPr>
      </w:pPr>
      <w:r w:rsidRPr="00CE1D62">
        <w:rPr>
          <w:rFonts w:ascii="Times New Roman" w:eastAsia="Times New Roman" w:hAnsi="Times New Roman" w:cs="Times New Roman"/>
          <w:bCs/>
          <w:spacing w:val="-8"/>
          <w:kern w:val="28"/>
          <w:sz w:val="28"/>
          <w:szCs w:val="28"/>
          <w:lang w:eastAsia="hi-IN" w:bidi="hi-IN"/>
        </w:rPr>
        <w:t>- Nội dung: báo cáo, đ</w:t>
      </w:r>
      <w:r w:rsidRPr="00CE1D62">
        <w:rPr>
          <w:rFonts w:ascii="Times New Roman" w:eastAsia="Times New Roman" w:hAnsi="Times New Roman" w:cs="Times New Roman"/>
          <w:bCs/>
          <w:spacing w:val="-8"/>
          <w:kern w:val="28"/>
          <w:sz w:val="28"/>
          <w:szCs w:val="28"/>
          <w:lang w:val="vi-VN" w:eastAsia="hi-IN" w:bidi="hi-IN"/>
        </w:rPr>
        <w:t xml:space="preserve">ánh giá tổng thể về hệ sinh thái khởi nghiệp sáng tạo tại Thành phố và Kế hoạch đưa TP.HCM vào top 100 Thành phố có hệ sinh thái năng động toàn cầu. </w:t>
      </w:r>
    </w:p>
    <w:p w14:paraId="2C0CEC26"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tháng </w:t>
      </w:r>
      <w:r w:rsidR="000653CE" w:rsidRPr="00CE1D62">
        <w:rPr>
          <w:rFonts w:ascii="Times New Roman" w:eastAsia="Times New Roman" w:hAnsi="Times New Roman" w:cs="Times New Roman"/>
          <w:bCs/>
          <w:spacing w:val="-4"/>
          <w:kern w:val="28"/>
          <w:sz w:val="28"/>
          <w:szCs w:val="28"/>
          <w:lang w:eastAsia="hi-IN" w:bidi="hi-IN"/>
        </w:rPr>
        <w:t>7</w:t>
      </w:r>
      <w:r w:rsidR="000653CE" w:rsidRPr="00CE1D62">
        <w:rPr>
          <w:rFonts w:ascii="Times New Roman" w:eastAsia="Times New Roman" w:hAnsi="Times New Roman" w:cs="Times New Roman"/>
          <w:bCs/>
          <w:spacing w:val="-4"/>
          <w:kern w:val="28"/>
          <w:sz w:val="28"/>
          <w:szCs w:val="28"/>
          <w:lang w:val="vi-VN" w:eastAsia="hi-IN" w:bidi="hi-IN"/>
        </w:rPr>
        <w:t>/2025</w:t>
      </w:r>
    </w:p>
    <w:p w14:paraId="06CC4746"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Kết quả/sản phẩm: Báo cáo kết quả đánh giá; Bộ tiêu chí đánh giá.</w:t>
      </w:r>
    </w:p>
    <w:p w14:paraId="65D6F742"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w:t>
      </w:r>
    </w:p>
    <w:p w14:paraId="02D88CFA"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các tổ chức có liên quan.</w:t>
      </w:r>
    </w:p>
    <w:p w14:paraId="48A4F8CF" w14:textId="77777777" w:rsidR="00134E7A" w:rsidRPr="00CE1D62" w:rsidRDefault="00134E7A" w:rsidP="00134E7A">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hAnsi="Times New Roman" w:cs="Times New Roman"/>
          <w:sz w:val="28"/>
          <w:szCs w:val="28"/>
        </w:rPr>
        <w:t xml:space="preserve">- Thẩm quyền ban hành/triển khai: </w:t>
      </w:r>
      <w:r w:rsidR="00C25C3C">
        <w:rPr>
          <w:rFonts w:ascii="Times New Roman" w:hAnsi="Times New Roman" w:cs="Times New Roman"/>
          <w:sz w:val="28"/>
          <w:szCs w:val="28"/>
        </w:rPr>
        <w:t>Sở KH&amp;CN</w:t>
      </w:r>
      <w:r w:rsidRPr="00CE1D62">
        <w:rPr>
          <w:rFonts w:ascii="Times New Roman" w:hAnsi="Times New Roman" w:cs="Times New Roman"/>
          <w:sz w:val="28"/>
          <w:szCs w:val="28"/>
        </w:rPr>
        <w:t xml:space="preserve"> chủ trì triển khai.</w:t>
      </w:r>
    </w:p>
    <w:p w14:paraId="7BE9FA8F" w14:textId="5E245376" w:rsidR="00631ECA" w:rsidRPr="00592C03" w:rsidRDefault="00631ECA" w:rsidP="0019592D">
      <w:pPr>
        <w:spacing w:before="120" w:after="0" w:line="240" w:lineRule="auto"/>
        <w:ind w:firstLine="720"/>
        <w:jc w:val="both"/>
        <w:rPr>
          <w:rFonts w:ascii="Times New Roman" w:hAnsi="Times New Roman" w:cs="Times New Roman"/>
          <w:sz w:val="28"/>
          <w:szCs w:val="28"/>
        </w:rPr>
      </w:pPr>
      <w:r w:rsidRPr="00592C03">
        <w:rPr>
          <w:rFonts w:ascii="Times New Roman" w:eastAsia="Times New Roman" w:hAnsi="Times New Roman" w:cs="Times New Roman"/>
          <w:b/>
          <w:bCs/>
          <w:kern w:val="28"/>
          <w:sz w:val="28"/>
          <w:szCs w:val="28"/>
          <w:lang w:eastAsia="hi-IN" w:bidi="hi-IN"/>
        </w:rPr>
        <w:lastRenderedPageBreak/>
        <w:t>2.5.</w:t>
      </w:r>
      <w:r w:rsidRPr="00CE1D62">
        <w:rPr>
          <w:rFonts w:ascii="Times New Roman" w:eastAsia="Times New Roman" w:hAnsi="Times New Roman" w:cs="Times New Roman"/>
          <w:bCs/>
          <w:kern w:val="28"/>
          <w:sz w:val="28"/>
          <w:szCs w:val="28"/>
          <w:lang w:eastAsia="hi-IN" w:bidi="hi-IN"/>
        </w:rPr>
        <w:t xml:space="preserve"> </w:t>
      </w:r>
      <w:r w:rsidRPr="00592C03">
        <w:rPr>
          <w:rFonts w:ascii="Times New Roman" w:hAnsi="Times New Roman" w:cs="Times New Roman"/>
          <w:sz w:val="28"/>
          <w:szCs w:val="28"/>
        </w:rPr>
        <w:t>Đề xuất thí điểm sàn giao dịch công nghệ</w:t>
      </w:r>
      <w:ins w:id="0" w:author="le" w:date="2025-07-09T10:06:00Z" w16du:dateUtc="2025-07-09T03:06:00Z">
        <w:r w:rsidR="00C77072">
          <w:rPr>
            <w:rFonts w:ascii="Times New Roman" w:hAnsi="Times New Roman" w:cs="Times New Roman"/>
            <w:sz w:val="28"/>
            <w:szCs w:val="28"/>
          </w:rPr>
          <w:t>;</w:t>
        </w:r>
      </w:ins>
      <w:r w:rsidRPr="00592C03">
        <w:rPr>
          <w:rFonts w:ascii="Times New Roman" w:hAnsi="Times New Roman" w:cs="Times New Roman"/>
          <w:sz w:val="28"/>
          <w:szCs w:val="28"/>
        </w:rPr>
        <w:t xml:space="preserve"> </w:t>
      </w:r>
      <w:del w:id="1" w:author="le" w:date="2025-07-09T10:06:00Z" w16du:dateUtc="2025-07-09T03:06:00Z">
        <w:r w:rsidRPr="00021E8B" w:rsidDel="00C77072">
          <w:rPr>
            <w:rFonts w:ascii="Times New Roman" w:hAnsi="Times New Roman" w:cs="Times New Roman"/>
            <w:sz w:val="28"/>
            <w:szCs w:val="28"/>
          </w:rPr>
          <w:delText xml:space="preserve">và </w:delText>
        </w:r>
      </w:del>
      <w:del w:id="2" w:author="le" w:date="2025-07-09T10:22:00Z" w16du:dateUtc="2025-07-09T03:22:00Z">
        <w:r w:rsidRPr="00021E8B" w:rsidDel="00021E8B">
          <w:rPr>
            <w:rFonts w:ascii="Times New Roman" w:hAnsi="Times New Roman" w:cs="Times New Roman"/>
            <w:sz w:val="28"/>
            <w:szCs w:val="28"/>
          </w:rPr>
          <w:delText>nền tảng AI dùng chung</w:delText>
        </w:r>
      </w:del>
      <w:ins w:id="3" w:author="le" w:date="2025-07-09T10:22:00Z" w16du:dateUtc="2025-07-09T03:22:00Z">
        <w:r w:rsidR="00021E8B" w:rsidRPr="00021E8B">
          <w:rPr>
            <w:rFonts w:ascii="Times New Roman" w:hAnsi="Times New Roman" w:cs="Times New Roman"/>
            <w:sz w:val="28"/>
            <w:szCs w:val="28"/>
          </w:rPr>
          <w:t xml:space="preserve"> </w:t>
        </w:r>
        <w:r w:rsidR="00021E8B" w:rsidRPr="00021E8B">
          <w:rPr>
            <w:rFonts w:ascii="Times New Roman" w:hAnsi="Times New Roman" w:cs="Times New Roman"/>
            <w:sz w:val="28"/>
            <w:szCs w:val="28"/>
            <w:rPrChange w:id="4" w:author="le" w:date="2025-07-09T10:22:00Z" w16du:dateUtc="2025-07-09T03:22:00Z">
              <w:rPr>
                <w:sz w:val="26"/>
                <w:szCs w:val="26"/>
              </w:rPr>
            </w:rPrChange>
          </w:rPr>
          <w:t>hạ tầng tính toán hiệu năng cao phục vụ nghiên cứu và ứng dụng AI trên địa bàn Thành phố Hồ Chí Minh</w:t>
        </w:r>
      </w:ins>
      <w:ins w:id="5" w:author="le" w:date="2025-07-09T10:06:00Z" w16du:dateUtc="2025-07-09T03:06:00Z">
        <w:r w:rsidR="00C77072" w:rsidRPr="00021E8B">
          <w:rPr>
            <w:rFonts w:ascii="Times New Roman" w:hAnsi="Times New Roman" w:cs="Times New Roman"/>
            <w:sz w:val="28"/>
            <w:szCs w:val="28"/>
          </w:rPr>
          <w:t>; ứng dụng AI phục vụ lãnh đạo Ủ</w:t>
        </w:r>
        <w:r w:rsidR="00C77072">
          <w:rPr>
            <w:rFonts w:ascii="Times New Roman" w:hAnsi="Times New Roman" w:cs="Times New Roman"/>
            <w:sz w:val="28"/>
            <w:szCs w:val="28"/>
          </w:rPr>
          <w:t>y ban nhân dân Thành phố</w:t>
        </w:r>
      </w:ins>
    </w:p>
    <w:p w14:paraId="5A3E3D3A" w14:textId="2829A774" w:rsidR="00631ECA" w:rsidRPr="00021E8B" w:rsidRDefault="00631ECA"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Nội dung: Nghiên cứu, đề xuất mô hình sàn giao dịch công nghệ vận hành thử </w:t>
      </w:r>
      <w:r w:rsidRPr="00021E8B">
        <w:rPr>
          <w:rFonts w:ascii="Times New Roman" w:hAnsi="Times New Roman" w:cs="Times New Roman"/>
          <w:sz w:val="28"/>
          <w:szCs w:val="28"/>
        </w:rPr>
        <w:t xml:space="preserve">nghiệm tại TP.HCM, có tích hợp công cụ tìm kiếm, kết nối cung - cầu công nghệ, đăng ký và khai thác tài sản trí tuệ, kết nối chuyên gia và doanh nghiệp; xây dựng </w:t>
      </w:r>
      <w:del w:id="6" w:author="le" w:date="2025-07-09T10:23:00Z" w16du:dateUtc="2025-07-09T03:23:00Z">
        <w:r w:rsidRPr="00021E8B" w:rsidDel="00021E8B">
          <w:rPr>
            <w:rFonts w:ascii="Times New Roman" w:hAnsi="Times New Roman" w:cs="Times New Roman"/>
            <w:sz w:val="28"/>
            <w:szCs w:val="28"/>
          </w:rPr>
          <w:delText xml:space="preserve">nền tảng AI dùng chung </w:delText>
        </w:r>
      </w:del>
      <w:ins w:id="7" w:author="le" w:date="2025-07-09T10:23:00Z" w16du:dateUtc="2025-07-09T03:23:00Z">
        <w:r w:rsidR="00021E8B" w:rsidRPr="00021E8B">
          <w:rPr>
            <w:rFonts w:ascii="Times New Roman" w:hAnsi="Times New Roman" w:cs="Times New Roman"/>
            <w:sz w:val="28"/>
            <w:szCs w:val="28"/>
            <w:rPrChange w:id="8" w:author="le" w:date="2025-07-09T10:23:00Z" w16du:dateUtc="2025-07-09T03:23:00Z">
              <w:rPr>
                <w:sz w:val="26"/>
                <w:szCs w:val="26"/>
              </w:rPr>
            </w:rPrChange>
          </w:rPr>
          <w:t xml:space="preserve">hạ tầng tính toán hiệu năng cao phục vụ nghiên cứu và ứng dụng AI </w:t>
        </w:r>
      </w:ins>
      <w:r w:rsidRPr="00021E8B">
        <w:rPr>
          <w:rFonts w:ascii="Times New Roman" w:hAnsi="Times New Roman" w:cs="Times New Roman"/>
          <w:sz w:val="28"/>
          <w:szCs w:val="28"/>
        </w:rPr>
        <w:t>với các API phục vụ các cơ quan quản lý, tổ chức, doanh nghiệp, giúp tối ưu hóa xử lý dữ liệu, ra quyết định và cung cấp dịch vụ công thông minh</w:t>
      </w:r>
      <w:ins w:id="9" w:author="le" w:date="2025-07-09T10:07:00Z" w16du:dateUtc="2025-07-09T03:07:00Z">
        <w:r w:rsidR="00C77072" w:rsidRPr="00021E8B">
          <w:rPr>
            <w:rFonts w:ascii="Times New Roman" w:hAnsi="Times New Roman" w:cs="Times New Roman"/>
            <w:sz w:val="28"/>
            <w:szCs w:val="28"/>
          </w:rPr>
          <w:t xml:space="preserve">; </w:t>
        </w:r>
      </w:ins>
      <w:ins w:id="10" w:author="le" w:date="2025-07-09T10:23:00Z" w16du:dateUtc="2025-07-09T03:23:00Z">
        <w:r w:rsidR="00021E8B" w:rsidRPr="00021E8B">
          <w:rPr>
            <w:rFonts w:ascii="Times New Roman" w:hAnsi="Times New Roman" w:cs="Times New Roman"/>
            <w:sz w:val="28"/>
            <w:szCs w:val="28"/>
          </w:rPr>
          <w:t>ứ</w:t>
        </w:r>
      </w:ins>
      <w:ins w:id="11" w:author="le" w:date="2025-07-09T10:07:00Z">
        <w:r w:rsidR="00C77072" w:rsidRPr="00021E8B">
          <w:rPr>
            <w:rFonts w:ascii="Times New Roman" w:hAnsi="Times New Roman" w:cs="Times New Roman"/>
            <w:sz w:val="28"/>
            <w:szCs w:val="28"/>
          </w:rPr>
          <w:t>ng dụng AI nhằm xây dựng trợ lý ảo hỗ trợ công tác</w:t>
        </w:r>
      </w:ins>
      <w:ins w:id="12" w:author="le" w:date="2025-07-09T10:07:00Z" w16du:dateUtc="2025-07-09T03:07:00Z">
        <w:r w:rsidR="00C77072" w:rsidRPr="00021E8B">
          <w:rPr>
            <w:rFonts w:ascii="Times New Roman" w:hAnsi="Times New Roman" w:cs="Times New Roman"/>
            <w:sz w:val="28"/>
            <w:szCs w:val="28"/>
          </w:rPr>
          <w:t xml:space="preserve"> chỉ đạo</w:t>
        </w:r>
      </w:ins>
      <w:ins w:id="13" w:author="le" w:date="2025-07-09T10:07:00Z">
        <w:r w:rsidR="00C77072" w:rsidRPr="00021E8B">
          <w:rPr>
            <w:rFonts w:ascii="Times New Roman" w:hAnsi="Times New Roman" w:cs="Times New Roman"/>
            <w:sz w:val="28"/>
            <w:szCs w:val="28"/>
          </w:rPr>
          <w:t xml:space="preserve"> điều hành</w:t>
        </w:r>
      </w:ins>
      <w:ins w:id="14" w:author="le" w:date="2025-07-09T10:07:00Z" w16du:dateUtc="2025-07-09T03:07:00Z">
        <w:r w:rsidR="00C77072" w:rsidRPr="00021E8B">
          <w:rPr>
            <w:rFonts w:ascii="Times New Roman" w:hAnsi="Times New Roman" w:cs="Times New Roman"/>
            <w:sz w:val="28"/>
            <w:szCs w:val="28"/>
          </w:rPr>
          <w:t xml:space="preserve"> của </w:t>
        </w:r>
        <w:r w:rsidR="00C77072" w:rsidRPr="00021E8B">
          <w:rPr>
            <w:rFonts w:ascii="Times New Roman" w:hAnsi="Times New Roman" w:cs="Times New Roman"/>
            <w:sz w:val="28"/>
            <w:szCs w:val="28"/>
          </w:rPr>
          <w:t>lãnh đạo Ủy ban nhân dân Thành phố</w:t>
        </w:r>
      </w:ins>
      <w:r w:rsidRPr="00021E8B">
        <w:rPr>
          <w:rFonts w:ascii="Times New Roman" w:hAnsi="Times New Roman" w:cs="Times New Roman"/>
          <w:sz w:val="28"/>
          <w:szCs w:val="28"/>
        </w:rPr>
        <w:t>.</w:t>
      </w:r>
    </w:p>
    <w:p w14:paraId="20BFCEE3" w14:textId="0668EEE4" w:rsidR="00631ECA" w:rsidRPr="00CE1D62" w:rsidRDefault="00631ECA"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Thời gian thực hiện:</w:t>
      </w:r>
      <w:del w:id="15" w:author="le" w:date="2025-07-09T10:07:00Z" w16du:dateUtc="2025-07-09T03:07:00Z">
        <w:r w:rsidRPr="00CE1D62" w:rsidDel="00C77072">
          <w:rPr>
            <w:rFonts w:ascii="Times New Roman" w:hAnsi="Times New Roman" w:cs="Times New Roman"/>
            <w:sz w:val="28"/>
            <w:szCs w:val="28"/>
          </w:rPr>
          <w:delText xml:space="preserve"> Trước 30/9/2025</w:delText>
        </w:r>
      </w:del>
      <w:ins w:id="16" w:author="le" w:date="2025-07-09T10:08:00Z" w16du:dateUtc="2025-07-09T03:08:00Z">
        <w:r w:rsidR="00C77072">
          <w:rPr>
            <w:rFonts w:ascii="Times New Roman" w:hAnsi="Times New Roman" w:cs="Times New Roman"/>
            <w:sz w:val="28"/>
            <w:szCs w:val="28"/>
          </w:rPr>
          <w:t xml:space="preserve"> </w:t>
        </w:r>
        <w:r w:rsidR="00C77072">
          <w:rPr>
            <w:rFonts w:ascii="Times New Roman" w:hAnsi="Times New Roman" w:cs="Times New Roman"/>
            <w:sz w:val="28"/>
            <w:szCs w:val="28"/>
          </w:rPr>
          <w:t>Quý IV/2025</w:t>
        </w:r>
      </w:ins>
      <w:r w:rsidRPr="00CE1D62">
        <w:rPr>
          <w:rFonts w:ascii="Times New Roman" w:hAnsi="Times New Roman" w:cs="Times New Roman"/>
          <w:sz w:val="28"/>
          <w:szCs w:val="28"/>
        </w:rPr>
        <w:t>.</w:t>
      </w:r>
    </w:p>
    <w:p w14:paraId="797094C2" w14:textId="77777777" w:rsidR="00631ECA" w:rsidRPr="00CE1D62" w:rsidRDefault="00631ECA"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Sản phẩm dự kiến: Tờ trình, đề án thí điểm.</w:t>
      </w:r>
    </w:p>
    <w:p w14:paraId="6F07BC74" w14:textId="77777777" w:rsidR="00631ECA" w:rsidRPr="00CE1D62" w:rsidRDefault="00631ECA"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Cơ quan chủ trì, phối hợp: </w:t>
      </w:r>
      <w:r w:rsidR="00C25C3C">
        <w:rPr>
          <w:rFonts w:ascii="Times New Roman" w:hAnsi="Times New Roman" w:cs="Times New Roman"/>
          <w:sz w:val="28"/>
          <w:szCs w:val="28"/>
        </w:rPr>
        <w:t>Sở KH&amp;CN</w:t>
      </w:r>
      <w:r w:rsidRPr="00CE1D62">
        <w:rPr>
          <w:rFonts w:ascii="Times New Roman" w:hAnsi="Times New Roman" w:cs="Times New Roman"/>
          <w:sz w:val="28"/>
          <w:szCs w:val="28"/>
        </w:rPr>
        <w:t xml:space="preserve"> chủ trì, phối hợp Ban Quản lý Khu Công nghệ cao Thành phố Hồ Chí Minh, Viện Nghiên cứu phát triển Thành phố Hồ Chí Minh.</w:t>
      </w:r>
    </w:p>
    <w:p w14:paraId="16D59039" w14:textId="77777777" w:rsidR="00631ECA" w:rsidRDefault="00631ECA"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Thẩm quyền ban hành/triển khai: Ủy ban nhân dân Thành phố Hồ Chí Minh ban hành Đề án thí điềm; Ủy ban nhân dân Thành phố Hồ Chí Minh, Hội đồng nhân dân Thành phố Hồ Chí Minh ban hành các cơ chế, chính sách thuộc thẩm quyền có liên quan.</w:t>
      </w:r>
    </w:p>
    <w:p w14:paraId="1A0AABB5" w14:textId="77777777" w:rsidR="00592C03" w:rsidRDefault="00592C03" w:rsidP="0019592D">
      <w:pPr>
        <w:spacing w:before="120" w:after="0" w:line="240" w:lineRule="auto"/>
        <w:ind w:firstLine="720"/>
        <w:jc w:val="both"/>
        <w:rPr>
          <w:rFonts w:ascii="Times New Roman" w:hAnsi="Times New Roman" w:cs="Times New Roman"/>
          <w:sz w:val="28"/>
          <w:szCs w:val="28"/>
        </w:rPr>
      </w:pPr>
      <w:r w:rsidRPr="00B47DE5">
        <w:rPr>
          <w:rFonts w:ascii="Times New Roman" w:hAnsi="Times New Roman" w:cs="Times New Roman"/>
          <w:b/>
          <w:sz w:val="28"/>
          <w:szCs w:val="28"/>
        </w:rPr>
        <w:t>2.6.</w:t>
      </w:r>
      <w:r>
        <w:rPr>
          <w:rFonts w:ascii="Times New Roman" w:hAnsi="Times New Roman" w:cs="Times New Roman"/>
          <w:sz w:val="28"/>
          <w:szCs w:val="28"/>
        </w:rPr>
        <w:t xml:space="preserve"> Kế hoạch triển khai Chiến lược phát triển khoa học, công nghệ và đổi mới sáng tạo đến năm 2030 tại Thành phố Hồ Chí Minh (giai đoạn 2026 - 2030):</w:t>
      </w:r>
    </w:p>
    <w:p w14:paraId="2669FFCB" w14:textId="77777777" w:rsidR="00592C03" w:rsidRDefault="00592C03" w:rsidP="00592C03">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Nội dung: </w:t>
      </w:r>
    </w:p>
    <w:p w14:paraId="4B86DBB2" w14:textId="77777777" w:rsidR="00592C03" w:rsidRDefault="00592C03" w:rsidP="00592C03">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Đánh giá kết quả triển khai Chiến lược phát triển khoa học, công nghệ và đổi mới sáng tạo đến năm 2030 tại Thành phố Hồ Chí Minh (giai đoạn 2021 - 2025)</w:t>
      </w:r>
    </w:p>
    <w:p w14:paraId="0FA72A69" w14:textId="77777777" w:rsidR="00592C03" w:rsidRDefault="00592C03" w:rsidP="00592C03">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Ban hành Kế hoạch triển khai Chiến lược phát triển khoa học, công nghệ và đổi mới sáng tạo đến năm 2030 tại Thành phố Hồ Chí Minh (giai đoạn 2026 - 2030):</w:t>
      </w:r>
    </w:p>
    <w:p w14:paraId="1B12C375" w14:textId="77777777" w:rsidR="00592C03" w:rsidRPr="00CE1D62" w:rsidRDefault="00592C03" w:rsidP="00592C03">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Thời gian thực hiện: </w:t>
      </w:r>
      <w:r w:rsidR="00B47DE5">
        <w:rPr>
          <w:rFonts w:ascii="Times New Roman" w:hAnsi="Times New Roman" w:cs="Times New Roman"/>
          <w:sz w:val="28"/>
          <w:szCs w:val="28"/>
        </w:rPr>
        <w:t>Quý IV/2025</w:t>
      </w:r>
    </w:p>
    <w:p w14:paraId="39E113A8" w14:textId="77777777" w:rsidR="00592C03" w:rsidRPr="00CE1D62" w:rsidRDefault="00592C03" w:rsidP="00592C03">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Sản phẩm dự kiến: Tờ trình, </w:t>
      </w:r>
      <w:r w:rsidR="00B47DE5">
        <w:rPr>
          <w:rFonts w:ascii="Times New Roman" w:hAnsi="Times New Roman" w:cs="Times New Roman"/>
          <w:sz w:val="28"/>
          <w:szCs w:val="28"/>
        </w:rPr>
        <w:t>Kế hoạch.</w:t>
      </w:r>
    </w:p>
    <w:p w14:paraId="0ABBD7B2" w14:textId="77777777" w:rsidR="00592C03" w:rsidRPr="00CE1D62" w:rsidRDefault="00592C03" w:rsidP="00592C03">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Cơ quan chủ trì, phối hợp: </w:t>
      </w:r>
      <w:r>
        <w:rPr>
          <w:rFonts w:ascii="Times New Roman" w:hAnsi="Times New Roman" w:cs="Times New Roman"/>
          <w:sz w:val="28"/>
          <w:szCs w:val="28"/>
        </w:rPr>
        <w:t>Sở KH&amp;CN</w:t>
      </w:r>
      <w:r w:rsidRPr="00CE1D62">
        <w:rPr>
          <w:rFonts w:ascii="Times New Roman" w:hAnsi="Times New Roman" w:cs="Times New Roman"/>
          <w:sz w:val="28"/>
          <w:szCs w:val="28"/>
        </w:rPr>
        <w:t xml:space="preserve"> chủ trì, phối hợp </w:t>
      </w:r>
      <w:r w:rsidR="00B47DE5">
        <w:rPr>
          <w:rFonts w:ascii="Times New Roman" w:hAnsi="Times New Roman" w:cs="Times New Roman"/>
          <w:sz w:val="28"/>
          <w:szCs w:val="28"/>
        </w:rPr>
        <w:t xml:space="preserve">các </w:t>
      </w:r>
      <w:r w:rsidR="00146D22">
        <w:rPr>
          <w:rFonts w:ascii="Times New Roman" w:hAnsi="Times New Roman" w:cs="Times New Roman"/>
          <w:sz w:val="28"/>
          <w:szCs w:val="28"/>
        </w:rPr>
        <w:t>Sở</w:t>
      </w:r>
      <w:r w:rsidR="00B47DE5">
        <w:rPr>
          <w:rFonts w:ascii="Times New Roman" w:hAnsi="Times New Roman" w:cs="Times New Roman"/>
          <w:sz w:val="28"/>
          <w:szCs w:val="28"/>
        </w:rPr>
        <w:t xml:space="preserve">, ban, </w:t>
      </w:r>
      <w:r w:rsidR="00146D22">
        <w:rPr>
          <w:rFonts w:ascii="Times New Roman" w:hAnsi="Times New Roman" w:cs="Times New Roman"/>
          <w:sz w:val="28"/>
          <w:szCs w:val="28"/>
        </w:rPr>
        <w:t>ngành có liên quan.</w:t>
      </w:r>
    </w:p>
    <w:p w14:paraId="634E7BF6" w14:textId="77777777" w:rsidR="00592C03" w:rsidRDefault="00592C03" w:rsidP="00592C03">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Thẩm quyền ban hành/triển khai: Ủy ban nhân dân Thành phố Hồ Chí Minh ban hành </w:t>
      </w:r>
      <w:r>
        <w:rPr>
          <w:rFonts w:ascii="Times New Roman" w:hAnsi="Times New Roman" w:cs="Times New Roman"/>
          <w:sz w:val="28"/>
          <w:szCs w:val="28"/>
        </w:rPr>
        <w:t>Kế hoạch</w:t>
      </w:r>
      <w:r w:rsidRPr="00CE1D62">
        <w:rPr>
          <w:rFonts w:ascii="Times New Roman" w:hAnsi="Times New Roman" w:cs="Times New Roman"/>
          <w:sz w:val="28"/>
          <w:szCs w:val="28"/>
        </w:rPr>
        <w:t>.</w:t>
      </w:r>
    </w:p>
    <w:p w14:paraId="54F68454" w14:textId="77777777" w:rsidR="00B47DE5" w:rsidRDefault="00B47DE5" w:rsidP="00592C03">
      <w:pPr>
        <w:spacing w:before="120" w:after="0" w:line="240" w:lineRule="auto"/>
        <w:ind w:firstLine="720"/>
        <w:jc w:val="both"/>
        <w:rPr>
          <w:rFonts w:asciiTheme="majorHAnsi" w:hAnsiTheme="majorHAnsi" w:cstheme="majorHAnsi"/>
          <w:sz w:val="26"/>
          <w:szCs w:val="26"/>
          <w:lang w:eastAsia="en-GB"/>
        </w:rPr>
      </w:pPr>
      <w:r w:rsidRPr="00B47DE5">
        <w:rPr>
          <w:rFonts w:ascii="Times New Roman" w:hAnsi="Times New Roman" w:cs="Times New Roman"/>
          <w:b/>
          <w:sz w:val="28"/>
          <w:szCs w:val="28"/>
        </w:rPr>
        <w:t>2.7.</w:t>
      </w:r>
      <w:r>
        <w:rPr>
          <w:rFonts w:ascii="Times New Roman" w:hAnsi="Times New Roman" w:cs="Times New Roman"/>
          <w:sz w:val="28"/>
          <w:szCs w:val="28"/>
        </w:rPr>
        <w:t xml:space="preserve"> Chương trình </w:t>
      </w:r>
      <w:r w:rsidRPr="00B96538">
        <w:rPr>
          <w:rFonts w:asciiTheme="majorHAnsi" w:hAnsiTheme="majorHAnsi" w:cstheme="majorHAnsi"/>
          <w:sz w:val="26"/>
          <w:szCs w:val="26"/>
          <w:lang w:eastAsia="en-GB"/>
        </w:rPr>
        <w:t>phát triển kinh tế số của Thành phố</w:t>
      </w:r>
    </w:p>
    <w:p w14:paraId="103F5CF1" w14:textId="77777777" w:rsidR="00B47DE5" w:rsidRDefault="00B47DE5" w:rsidP="00B47DE5">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Nội dung: </w:t>
      </w:r>
      <w:r>
        <w:rPr>
          <w:rFonts w:ascii="Times New Roman" w:hAnsi="Times New Roman" w:cs="Times New Roman"/>
          <w:sz w:val="28"/>
          <w:szCs w:val="28"/>
        </w:rPr>
        <w:t>xây dựng và ban hành Chương trình phát triển kinh tế số Thành phố đến năm 2030.</w:t>
      </w:r>
    </w:p>
    <w:p w14:paraId="69DD3588" w14:textId="77777777" w:rsidR="00B47DE5" w:rsidRPr="00CE1D62" w:rsidRDefault="00B47DE5" w:rsidP="00B47DE5">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lastRenderedPageBreak/>
        <w:t xml:space="preserve">- Thời gian thực hiện: </w:t>
      </w:r>
      <w:r>
        <w:rPr>
          <w:rFonts w:ascii="Times New Roman" w:hAnsi="Times New Roman" w:cs="Times New Roman"/>
          <w:sz w:val="28"/>
          <w:szCs w:val="28"/>
        </w:rPr>
        <w:t>Tháng 9/2025.</w:t>
      </w:r>
    </w:p>
    <w:p w14:paraId="665B9425" w14:textId="77777777" w:rsidR="00B47DE5" w:rsidRPr="00CE1D62" w:rsidRDefault="00B47DE5" w:rsidP="00B47DE5">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Sản phẩm dự kiến: Tờ trình, </w:t>
      </w:r>
      <w:r>
        <w:rPr>
          <w:rFonts w:ascii="Times New Roman" w:hAnsi="Times New Roman" w:cs="Times New Roman"/>
          <w:sz w:val="28"/>
          <w:szCs w:val="28"/>
        </w:rPr>
        <w:t>Quyết định ban hành Chương trình.</w:t>
      </w:r>
    </w:p>
    <w:p w14:paraId="624F454D" w14:textId="77777777" w:rsidR="00B47DE5" w:rsidRPr="00CE1D62" w:rsidRDefault="00B47DE5" w:rsidP="00B47DE5">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Cơ quan chủ trì, phối hợp: </w:t>
      </w:r>
      <w:r>
        <w:rPr>
          <w:rFonts w:ascii="Times New Roman" w:hAnsi="Times New Roman" w:cs="Times New Roman"/>
          <w:sz w:val="28"/>
          <w:szCs w:val="28"/>
        </w:rPr>
        <w:t>Sở KH&amp;CN</w:t>
      </w:r>
      <w:r w:rsidRPr="00CE1D62">
        <w:rPr>
          <w:rFonts w:ascii="Times New Roman" w:hAnsi="Times New Roman" w:cs="Times New Roman"/>
          <w:sz w:val="28"/>
          <w:szCs w:val="28"/>
        </w:rPr>
        <w:t xml:space="preserve"> chủ trì, phối hợp </w:t>
      </w:r>
      <w:r>
        <w:rPr>
          <w:rFonts w:ascii="Times New Roman" w:hAnsi="Times New Roman" w:cs="Times New Roman"/>
          <w:sz w:val="28"/>
          <w:szCs w:val="28"/>
        </w:rPr>
        <w:t>các Sở, ban, ngành có liên quan.</w:t>
      </w:r>
    </w:p>
    <w:p w14:paraId="16229077" w14:textId="77777777" w:rsidR="00B47DE5" w:rsidRPr="00404C36" w:rsidRDefault="00B47DE5" w:rsidP="00592C03">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Thẩm quyền ban hành/triển khai: Ủy ban nhân dân Thành phố Hồ Chí Mi</w:t>
      </w:r>
      <w:r w:rsidRPr="00404C36">
        <w:rPr>
          <w:rFonts w:ascii="Times New Roman" w:hAnsi="Times New Roman" w:cs="Times New Roman"/>
          <w:sz w:val="28"/>
          <w:szCs w:val="28"/>
        </w:rPr>
        <w:t>nh ban hành Chương trình.</w:t>
      </w:r>
    </w:p>
    <w:p w14:paraId="470CD183" w14:textId="77777777" w:rsidR="00B47DE5" w:rsidRPr="00404C36" w:rsidRDefault="00B47DE5" w:rsidP="00592C03">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b/>
          <w:sz w:val="28"/>
          <w:szCs w:val="28"/>
        </w:rPr>
        <w:t>2.8.</w:t>
      </w:r>
      <w:r w:rsidRPr="00404C36">
        <w:rPr>
          <w:rFonts w:ascii="Times New Roman" w:hAnsi="Times New Roman" w:cs="Times New Roman"/>
          <w:sz w:val="28"/>
          <w:szCs w:val="28"/>
        </w:rPr>
        <w:t xml:space="preserve"> Chương trình phát triển tài sản trí tuệ giai đoạn 2025 - 2030 trên địa bàn thành phố Hồ Chí Minh:</w:t>
      </w:r>
    </w:p>
    <w:p w14:paraId="51CE75D7" w14:textId="77777777" w:rsidR="00B47DE5" w:rsidRPr="00404C36" w:rsidRDefault="00B47DE5" w:rsidP="00B47DE5">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sz w:val="28"/>
          <w:szCs w:val="28"/>
        </w:rPr>
        <w:t>- Nội dung: Xây dựng Chương trình phát triển tài sản trí tuệ giai đoạn 2025 - 2030 trên địa bàn thành phố Hồ Chí Minh (để thay thế Quyết định số 5718/QĐ-UBND ngày 11 tháng 12 năm 2023 của Ủy ban nhân dân Thành phố ban hành Chương trình phát triển tài sản trì tuệ đến năm 2030 trên địa bàn Thành phố Hồ Chí Minh).</w:t>
      </w:r>
    </w:p>
    <w:p w14:paraId="788B9E7B" w14:textId="77777777" w:rsidR="00B47DE5" w:rsidRPr="00404C36" w:rsidRDefault="00B47DE5" w:rsidP="00B47DE5">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sz w:val="28"/>
          <w:szCs w:val="28"/>
        </w:rPr>
        <w:t>- Thời gian thực hiện: Quý IV/2025.</w:t>
      </w:r>
    </w:p>
    <w:p w14:paraId="1F4BCBAC" w14:textId="77777777" w:rsidR="00B47DE5" w:rsidRPr="00404C36" w:rsidRDefault="00B47DE5" w:rsidP="00B47DE5">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sz w:val="28"/>
          <w:szCs w:val="28"/>
        </w:rPr>
        <w:t>- Sản phẩm dự kiến: Tờ trình, Quyết định ban hành Chương trình.</w:t>
      </w:r>
    </w:p>
    <w:p w14:paraId="39D14A0B" w14:textId="77777777" w:rsidR="00B47DE5" w:rsidRPr="00404C36" w:rsidRDefault="00B47DE5" w:rsidP="00B47DE5">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sz w:val="28"/>
          <w:szCs w:val="28"/>
        </w:rPr>
        <w:t>- Cơ quan chủ trì, phối hợp: Sở KH&amp;CN chủ trì, phối hợp các Sở, ban, ngành có liên quan.</w:t>
      </w:r>
    </w:p>
    <w:p w14:paraId="2D12698E" w14:textId="77777777" w:rsidR="00B47DE5" w:rsidRPr="00404C36" w:rsidRDefault="00B47DE5" w:rsidP="00592C03">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sz w:val="28"/>
          <w:szCs w:val="28"/>
        </w:rPr>
        <w:t>- Thẩm quyền ban hành/triển khai: Ủy ban nhân dân Thành phố Hồ Chí Minh ban hành Chương trình.</w:t>
      </w:r>
    </w:p>
    <w:p w14:paraId="36683318" w14:textId="77777777" w:rsidR="00B47DE5" w:rsidRPr="00404C36" w:rsidRDefault="00B47DE5" w:rsidP="00B47DE5">
      <w:pPr>
        <w:spacing w:before="120" w:after="0" w:line="240" w:lineRule="auto"/>
        <w:ind w:firstLine="720"/>
        <w:jc w:val="both"/>
        <w:rPr>
          <w:rFonts w:ascii="Times New Roman" w:hAnsi="Times New Roman" w:cs="Times New Roman"/>
          <w:b/>
          <w:sz w:val="28"/>
          <w:szCs w:val="28"/>
        </w:rPr>
      </w:pPr>
      <w:r w:rsidRPr="00404C36">
        <w:rPr>
          <w:rFonts w:ascii="Times New Roman" w:hAnsi="Times New Roman" w:cs="Times New Roman"/>
          <w:b/>
          <w:sz w:val="28"/>
          <w:szCs w:val="28"/>
        </w:rPr>
        <w:t>2.9.</w:t>
      </w:r>
      <w:r w:rsidRPr="00404C36">
        <w:rPr>
          <w:rFonts w:ascii="Times New Roman" w:hAnsi="Times New Roman" w:cs="Times New Roman"/>
          <w:sz w:val="28"/>
          <w:szCs w:val="28"/>
        </w:rPr>
        <w:t xml:space="preserve"> </w:t>
      </w:r>
      <w:r w:rsidRPr="00404C36">
        <w:rPr>
          <w:rFonts w:ascii="Times New Roman" w:eastAsia="Times New Roman" w:hAnsi="Times New Roman" w:cs="Times New Roman"/>
          <w:bCs/>
          <w:spacing w:val="-4"/>
          <w:kern w:val="28"/>
          <w:sz w:val="28"/>
          <w:szCs w:val="28"/>
          <w:lang w:val="vi-VN" w:eastAsia="hi-IN" w:bidi="hi-IN"/>
        </w:rPr>
        <w:t xml:space="preserve">Chương trình nghiên cứu khoa học - phát triển công nghệ và nâng cao tiềm lực khoa học và công nghệ trên địa bàn Thành phố Hồ Chí Minh </w:t>
      </w:r>
      <w:r w:rsidRPr="00404C36">
        <w:rPr>
          <w:rFonts w:ascii="Times New Roman" w:eastAsia="Times New Roman" w:hAnsi="Times New Roman" w:cs="Times New Roman"/>
          <w:bCs/>
          <w:spacing w:val="-4"/>
          <w:kern w:val="28"/>
          <w:sz w:val="28"/>
          <w:szCs w:val="28"/>
          <w:lang w:eastAsia="hi-IN" w:bidi="hi-IN"/>
        </w:rPr>
        <w:t>đến năm 2030</w:t>
      </w:r>
      <w:r w:rsidRPr="00404C36">
        <w:rPr>
          <w:rFonts w:ascii="Times New Roman" w:hAnsi="Times New Roman" w:cs="Times New Roman"/>
          <w:b/>
          <w:sz w:val="28"/>
          <w:szCs w:val="28"/>
        </w:rPr>
        <w:t xml:space="preserve"> </w:t>
      </w:r>
    </w:p>
    <w:p w14:paraId="567CF6A2" w14:textId="77777777" w:rsidR="00404C36" w:rsidRPr="00404C36" w:rsidRDefault="00B47DE5" w:rsidP="00B47DE5">
      <w:pPr>
        <w:spacing w:before="120" w:after="0" w:line="240" w:lineRule="auto"/>
        <w:ind w:firstLine="720"/>
        <w:jc w:val="both"/>
        <w:rPr>
          <w:rFonts w:ascii="Times New Roman" w:hAnsi="Times New Roman" w:cs="Times New Roman"/>
          <w:b/>
          <w:sz w:val="28"/>
          <w:szCs w:val="28"/>
        </w:rPr>
      </w:pPr>
      <w:r w:rsidRPr="00404C36">
        <w:rPr>
          <w:rFonts w:ascii="Times New Roman" w:hAnsi="Times New Roman" w:cs="Times New Roman"/>
          <w:sz w:val="28"/>
          <w:szCs w:val="28"/>
        </w:rPr>
        <w:t>- Nội dung: Xây dựng</w:t>
      </w:r>
      <w:r w:rsidR="00404C36" w:rsidRPr="00404C36">
        <w:rPr>
          <w:rFonts w:ascii="Times New Roman" w:hAnsi="Times New Roman" w:cs="Times New Roman"/>
          <w:sz w:val="28"/>
          <w:szCs w:val="28"/>
        </w:rPr>
        <w:t xml:space="preserve"> và ban hành</w:t>
      </w:r>
      <w:r w:rsidRPr="00404C36">
        <w:rPr>
          <w:rFonts w:ascii="Times New Roman" w:hAnsi="Times New Roman" w:cs="Times New Roman"/>
          <w:sz w:val="28"/>
          <w:szCs w:val="28"/>
        </w:rPr>
        <w:t xml:space="preserve"> </w:t>
      </w:r>
      <w:r w:rsidR="00404C36" w:rsidRPr="00404C36">
        <w:rPr>
          <w:rFonts w:ascii="Times New Roman" w:eastAsia="Times New Roman" w:hAnsi="Times New Roman" w:cs="Times New Roman"/>
          <w:bCs/>
          <w:spacing w:val="-4"/>
          <w:kern w:val="28"/>
          <w:sz w:val="28"/>
          <w:szCs w:val="28"/>
          <w:lang w:val="vi-VN" w:eastAsia="hi-IN" w:bidi="hi-IN"/>
        </w:rPr>
        <w:t xml:space="preserve">Chương trình nghiên cứu khoa học - phát triển công nghệ và nâng cao tiềm lực khoa học và công nghệ trên địa bàn Thành phố Hồ Chí Minh </w:t>
      </w:r>
      <w:r w:rsidR="00404C36" w:rsidRPr="00404C36">
        <w:rPr>
          <w:rFonts w:ascii="Times New Roman" w:eastAsia="Times New Roman" w:hAnsi="Times New Roman" w:cs="Times New Roman"/>
          <w:bCs/>
          <w:spacing w:val="-4"/>
          <w:kern w:val="28"/>
          <w:sz w:val="28"/>
          <w:szCs w:val="28"/>
          <w:lang w:eastAsia="hi-IN" w:bidi="hi-IN"/>
        </w:rPr>
        <w:t>đến năm 2030</w:t>
      </w:r>
      <w:r w:rsidR="00404C36" w:rsidRPr="00404C36">
        <w:rPr>
          <w:rFonts w:ascii="Times New Roman" w:hAnsi="Times New Roman" w:cs="Times New Roman"/>
          <w:b/>
          <w:sz w:val="28"/>
          <w:szCs w:val="28"/>
        </w:rPr>
        <w:t xml:space="preserve"> </w:t>
      </w:r>
    </w:p>
    <w:p w14:paraId="130E99AB" w14:textId="77777777" w:rsidR="00B47DE5" w:rsidRPr="00404C36" w:rsidRDefault="00B47DE5" w:rsidP="00B47DE5">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sz w:val="28"/>
          <w:szCs w:val="28"/>
        </w:rPr>
        <w:t>- Thời gian thực hiện: Quý IV/2025.</w:t>
      </w:r>
    </w:p>
    <w:p w14:paraId="3229EF6B" w14:textId="77777777" w:rsidR="00B47DE5" w:rsidRPr="00404C36" w:rsidRDefault="00B47DE5" w:rsidP="00B47DE5">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sz w:val="28"/>
          <w:szCs w:val="28"/>
        </w:rPr>
        <w:t>- Sản phẩm dự kiến: Tờ trình, Quyết định ban hành Chương trình.</w:t>
      </w:r>
    </w:p>
    <w:p w14:paraId="0DD29B7D" w14:textId="77777777" w:rsidR="00B47DE5" w:rsidRPr="00404C36" w:rsidRDefault="00B47DE5" w:rsidP="00B47DE5">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sz w:val="28"/>
          <w:szCs w:val="28"/>
        </w:rPr>
        <w:t>- Cơ quan chủ trì, phối hợp: Sở KH&amp;CN chủ trì, phối hợp các Sở, ban, ngành có liên quan.</w:t>
      </w:r>
    </w:p>
    <w:p w14:paraId="63A3C60D" w14:textId="77777777" w:rsidR="00B47DE5" w:rsidRPr="00404C36" w:rsidRDefault="00B47DE5" w:rsidP="00592C03">
      <w:pPr>
        <w:spacing w:before="120" w:after="0" w:line="240" w:lineRule="auto"/>
        <w:ind w:firstLine="720"/>
        <w:jc w:val="both"/>
        <w:rPr>
          <w:rFonts w:ascii="Times New Roman" w:hAnsi="Times New Roman" w:cs="Times New Roman"/>
          <w:sz w:val="28"/>
          <w:szCs w:val="28"/>
        </w:rPr>
      </w:pPr>
      <w:r w:rsidRPr="00404C36">
        <w:rPr>
          <w:rFonts w:ascii="Times New Roman" w:hAnsi="Times New Roman" w:cs="Times New Roman"/>
          <w:sz w:val="28"/>
          <w:szCs w:val="28"/>
        </w:rPr>
        <w:t>- Thẩm quyền ban hành/triển khai: Ủy ban nhân dân Thành phố Hồ Chí Minh ban hành Chương trình.</w:t>
      </w:r>
    </w:p>
    <w:p w14:paraId="1CF1D10B" w14:textId="77777777" w:rsidR="00A86057" w:rsidRPr="00CE1D62" w:rsidRDefault="00A86057"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b/>
          <w:sz w:val="28"/>
          <w:szCs w:val="28"/>
        </w:rPr>
        <w:t>2.</w:t>
      </w:r>
      <w:r w:rsidR="00404C36">
        <w:rPr>
          <w:rFonts w:ascii="Times New Roman" w:hAnsi="Times New Roman" w:cs="Times New Roman"/>
          <w:b/>
          <w:sz w:val="28"/>
          <w:szCs w:val="28"/>
        </w:rPr>
        <w:t>10</w:t>
      </w:r>
      <w:r w:rsidRPr="00CE1D62">
        <w:rPr>
          <w:rFonts w:ascii="Times New Roman" w:hAnsi="Times New Roman" w:cs="Times New Roman"/>
          <w:b/>
          <w:sz w:val="28"/>
          <w:szCs w:val="28"/>
        </w:rPr>
        <w:t xml:space="preserve">. </w:t>
      </w:r>
      <w:r w:rsidRPr="00CE1D62">
        <w:rPr>
          <w:rFonts w:ascii="Times New Roman" w:hAnsi="Times New Roman" w:cs="Times New Roman"/>
          <w:sz w:val="28"/>
          <w:szCs w:val="28"/>
        </w:rPr>
        <w:t>Hoàn thành tích hợp 100% dịch vụ công trực tuyến (DVCTT) lên Cổng Dịch vụ công quốc gia</w:t>
      </w:r>
    </w:p>
    <w:p w14:paraId="03ED5131" w14:textId="77777777" w:rsidR="00A86057" w:rsidRPr="00CE1D62" w:rsidRDefault="00A86057"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Nội dung: Thống kê, phân loại và chuẩn hóa toàn bộ danh mục dịch vụ công trực tuyến hiện có; phối hợp với các sở, ngành đẩy nhanh tiến độ chuẩn hóa quy trình, dữ liệu và hoàn thiện kỹ thuật tích hợp; đảm bảo các dịch vụ công mức độ 3, 4 được kết nối, chia sẻ và đồng bộ thông tin trên Cổng Dịch vụ công quốc gia, tăng khả năng giám sát, đo lường mức độ hài lòng người dân và doanh nghiệp.</w:t>
      </w:r>
    </w:p>
    <w:p w14:paraId="42506F23" w14:textId="77777777" w:rsidR="00A86057" w:rsidRPr="00CE1D62" w:rsidRDefault="00A86057"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Thời gian thực hiện: Trước 15/8/2025.</w:t>
      </w:r>
    </w:p>
    <w:p w14:paraId="22C45D3F" w14:textId="77777777" w:rsidR="00A86057" w:rsidRPr="00CE1D62" w:rsidRDefault="00A86057"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lastRenderedPageBreak/>
        <w:t>- Sản phẩm dự kiến: Báo cáo kết quả tích hợp DVCTT.</w:t>
      </w:r>
    </w:p>
    <w:p w14:paraId="6239F0F5" w14:textId="77777777" w:rsidR="00A86057" w:rsidRPr="00CE1D62" w:rsidRDefault="00A86057"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Cơ quan chủ trì, phối hợp: Văn phòng Ủy ban nhân dân Thành phố Hồ Chí Minh chủ trì, phối hợp </w:t>
      </w:r>
      <w:r w:rsidR="00C25C3C">
        <w:rPr>
          <w:rFonts w:ascii="Times New Roman" w:hAnsi="Times New Roman" w:cs="Times New Roman"/>
          <w:sz w:val="28"/>
          <w:szCs w:val="28"/>
        </w:rPr>
        <w:t>Sở KH&amp;CN</w:t>
      </w:r>
      <w:r w:rsidRPr="00CE1D62">
        <w:rPr>
          <w:rFonts w:ascii="Times New Roman" w:hAnsi="Times New Roman" w:cs="Times New Roman"/>
          <w:sz w:val="28"/>
          <w:szCs w:val="28"/>
        </w:rPr>
        <w:t>; Trung tâm Chuyển đổi số Thành phố Hồ Chí Minh.</w:t>
      </w:r>
    </w:p>
    <w:p w14:paraId="63DDD43F" w14:textId="77777777" w:rsidR="00A86057" w:rsidRPr="00CE1D62" w:rsidRDefault="00A86057" w:rsidP="0019592D">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Thẩm quyền ban hành/triển khai: Ủy ban nhân dân Thành phố Hồ Chí Minh chỉ đạo triển khai.</w:t>
      </w:r>
    </w:p>
    <w:p w14:paraId="50246EA5" w14:textId="77777777" w:rsidR="000653CE" w:rsidRPr="002D4702" w:rsidRDefault="000653CE" w:rsidP="000653CE">
      <w:pPr>
        <w:spacing w:before="120" w:after="0" w:line="240" w:lineRule="auto"/>
        <w:ind w:firstLine="720"/>
        <w:jc w:val="both"/>
        <w:rPr>
          <w:rFonts w:ascii="Times New Roman Bold" w:eastAsia="DejaVu Sans" w:hAnsi="Times New Roman Bold" w:cs="Times New Roman"/>
          <w:b/>
          <w:kern w:val="28"/>
          <w:sz w:val="28"/>
          <w:szCs w:val="28"/>
          <w:lang w:val="vi-VN" w:eastAsia="hi-IN" w:bidi="hi-IN"/>
        </w:rPr>
      </w:pPr>
      <w:r w:rsidRPr="002D4702">
        <w:rPr>
          <w:rFonts w:ascii="Times New Roman Bold" w:eastAsia="DejaVu Sans" w:hAnsi="Times New Roman Bold" w:cs="Times New Roman"/>
          <w:b/>
          <w:kern w:val="28"/>
          <w:sz w:val="28"/>
          <w:szCs w:val="28"/>
          <w:lang w:val="vi-VN" w:eastAsia="hi-IN" w:bidi="hi-IN"/>
        </w:rPr>
        <w:t>3. Về tăng cường đầu tư, hoàn thiện hạ tầng KH-CN, ĐMST và CĐS quốc gia</w:t>
      </w:r>
    </w:p>
    <w:p w14:paraId="20B59027"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
          <w:bCs/>
          <w:spacing w:val="-4"/>
          <w:kern w:val="28"/>
          <w:sz w:val="28"/>
          <w:szCs w:val="28"/>
          <w:lang w:eastAsia="hi-IN" w:bidi="hi-IN"/>
        </w:rPr>
        <w:t>3.1.</w:t>
      </w:r>
      <w:r w:rsidR="000653CE" w:rsidRPr="00CE1D62">
        <w:rPr>
          <w:rFonts w:ascii="Times New Roman" w:eastAsia="Times New Roman" w:hAnsi="Times New Roman" w:cs="Times New Roman"/>
          <w:bCs/>
          <w:spacing w:val="-4"/>
          <w:kern w:val="28"/>
          <w:sz w:val="28"/>
          <w:szCs w:val="28"/>
          <w:lang w:val="vi-VN" w:eastAsia="hi-IN" w:bidi="hi-IN"/>
        </w:rPr>
        <w:t xml:space="preserve"> Lắp đặt mới trạm thu phát sóng thông tin di động 5G.</w:t>
      </w:r>
    </w:p>
    <w:p w14:paraId="7067E455" w14:textId="77777777" w:rsidR="00910FAC" w:rsidRPr="00CE1D62" w:rsidRDefault="00910FAC" w:rsidP="00910FAC">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 xml:space="preserve">- Nội dung: </w:t>
      </w:r>
      <w:r w:rsidRPr="00CE1D62">
        <w:rPr>
          <w:rFonts w:ascii="Times New Roman" w:eastAsia="Times New Roman" w:hAnsi="Times New Roman" w:cs="Times New Roman"/>
          <w:bCs/>
          <w:spacing w:val="-4"/>
          <w:kern w:val="28"/>
          <w:sz w:val="28"/>
          <w:szCs w:val="28"/>
          <w:lang w:val="vi-VN" w:eastAsia="hi-IN" w:bidi="hi-IN"/>
        </w:rPr>
        <w:t>Lắp đặt mới trạm thu phát sóng thông tin di động 5G tại các vị trí chưa được phủ sóng 5G các khu công nghệ cao, khu công nghệ thông tin tập trung, Trung tâm nghiên cứu phát triển, ĐMST, khu công nghiệp, nhà ga/cảng biển/sân bay quốc tế.</w:t>
      </w:r>
    </w:p>
    <w:p w14:paraId="5CAF8B9C" w14:textId="77777777" w:rsidR="000653CE" w:rsidRPr="00CE1D62" w:rsidRDefault="00910FAC"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tháng 12/2025</w:t>
      </w:r>
    </w:p>
    <w:p w14:paraId="558BCDE4" w14:textId="77777777" w:rsidR="000653CE" w:rsidRPr="00CE1D62" w:rsidRDefault="00910FAC"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Kết quả/sản phẩm: các trạm thu phát sóng thông tin di động 5G được lắp đặt.</w:t>
      </w:r>
    </w:p>
    <w:p w14:paraId="6F668515" w14:textId="77777777" w:rsidR="000653CE" w:rsidRPr="00CE1D62" w:rsidRDefault="00910FAC"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w:t>
      </w:r>
    </w:p>
    <w:p w14:paraId="4B0C6DFD" w14:textId="77777777" w:rsidR="000653CE" w:rsidRPr="00CE1D62" w:rsidRDefault="00910FAC"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các tổ chức, cá nhân có liên quan.</w:t>
      </w:r>
    </w:p>
    <w:p w14:paraId="36E46A63" w14:textId="77777777" w:rsidR="00910FAC" w:rsidRPr="00CE1D62" w:rsidRDefault="00910FAC" w:rsidP="000653CE">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eastAsia="Times New Roman" w:hAnsi="Times New Roman" w:cs="Times New Roman"/>
          <w:bCs/>
          <w:kern w:val="28"/>
          <w:sz w:val="28"/>
          <w:szCs w:val="28"/>
          <w:lang w:eastAsia="hi-IN" w:bidi="hi-IN"/>
        </w:rPr>
        <w:t xml:space="preserve">- Thẩm quyền ban hành/triển khai: </w:t>
      </w:r>
      <w:r w:rsidR="00C25C3C">
        <w:rPr>
          <w:rFonts w:ascii="Times New Roman" w:eastAsia="Times New Roman" w:hAnsi="Times New Roman" w:cs="Times New Roman"/>
          <w:bCs/>
          <w:kern w:val="28"/>
          <w:sz w:val="28"/>
          <w:szCs w:val="28"/>
          <w:lang w:eastAsia="hi-IN" w:bidi="hi-IN"/>
        </w:rPr>
        <w:t>Sở KH&amp;CN</w:t>
      </w:r>
      <w:r w:rsidRPr="00CE1D62">
        <w:rPr>
          <w:rFonts w:ascii="Times New Roman" w:eastAsia="Times New Roman" w:hAnsi="Times New Roman" w:cs="Times New Roman"/>
          <w:bCs/>
          <w:kern w:val="28"/>
          <w:sz w:val="28"/>
          <w:szCs w:val="28"/>
          <w:lang w:eastAsia="hi-IN" w:bidi="hi-IN"/>
        </w:rPr>
        <w:t xml:space="preserve"> chủ trì triển khai.</w:t>
      </w:r>
    </w:p>
    <w:p w14:paraId="73D22BE2"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eastAsia="Times New Roman" w:hAnsi="Times New Roman" w:cs="Times New Roman"/>
          <w:b/>
          <w:bCs/>
          <w:spacing w:val="-4"/>
          <w:kern w:val="28"/>
          <w:sz w:val="28"/>
          <w:szCs w:val="28"/>
          <w:lang w:eastAsia="hi-IN" w:bidi="hi-IN"/>
        </w:rPr>
        <w:t>3.2.</w:t>
      </w:r>
      <w:r w:rsidR="000653CE" w:rsidRPr="00CE1D62">
        <w:rPr>
          <w:rFonts w:ascii="Times New Roman" w:eastAsia="Times New Roman" w:hAnsi="Times New Roman" w:cs="Times New Roman"/>
          <w:bCs/>
          <w:spacing w:val="-4"/>
          <w:kern w:val="28"/>
          <w:sz w:val="28"/>
          <w:szCs w:val="28"/>
          <w:lang w:val="vi-VN" w:eastAsia="hi-IN" w:bidi="hi-IN"/>
        </w:rPr>
        <w:t xml:space="preserve"> Đề án mở rộng khu Công nghệ thông tin tập trung</w:t>
      </w:r>
      <w:r w:rsidR="0019592D" w:rsidRPr="00CE1D62">
        <w:rPr>
          <w:rFonts w:ascii="Times New Roman" w:eastAsia="Times New Roman" w:hAnsi="Times New Roman" w:cs="Times New Roman"/>
          <w:bCs/>
          <w:spacing w:val="-4"/>
          <w:kern w:val="28"/>
          <w:sz w:val="28"/>
          <w:szCs w:val="28"/>
          <w:lang w:eastAsia="hi-IN" w:bidi="hi-IN"/>
        </w:rPr>
        <w:t>:</w:t>
      </w:r>
    </w:p>
    <w:p w14:paraId="60EA67B9" w14:textId="77777777" w:rsidR="0019592D" w:rsidRPr="00CE1D62" w:rsidRDefault="0019592D" w:rsidP="0019592D">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 xml:space="preserve">- Nội dung: </w:t>
      </w:r>
      <w:r w:rsidRPr="00CE1D62">
        <w:rPr>
          <w:rFonts w:ascii="Times New Roman" w:eastAsia="Times New Roman" w:hAnsi="Times New Roman" w:cs="Times New Roman"/>
          <w:bCs/>
          <w:spacing w:val="-4"/>
          <w:kern w:val="28"/>
          <w:sz w:val="28"/>
          <w:szCs w:val="28"/>
          <w:lang w:val="vi-VN" w:eastAsia="hi-IN" w:bidi="hi-IN"/>
        </w:rPr>
        <w:t xml:space="preserve">Đẩy nhanh tiến độ thực hiện Đề án mở rộng khu Công nghệ thông tin tập trung (điều chỉnh, mở rộng phạm vi đề án phù hợp với quy mô thành phố sau hợp nhất); xây dựng phương án triển khai Trung tâm Công nghệ cao đa mục tiêu. </w:t>
      </w:r>
    </w:p>
    <w:p w14:paraId="1B9A1055" w14:textId="77777777" w:rsidR="000653CE" w:rsidRPr="00CE1D62" w:rsidRDefault="0019592D"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tháng 6 - 8/2025</w:t>
      </w:r>
    </w:p>
    <w:p w14:paraId="0071447B" w14:textId="77777777" w:rsidR="000653CE" w:rsidRPr="00CE1D62" w:rsidRDefault="0019592D"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Kết quả/sản phẩm: theo tiến độ Đề án; phương án triển khai Trung tâm Công nghệ cao đa mục tiêu được phê duyệt.</w:t>
      </w:r>
    </w:p>
    <w:p w14:paraId="145CCD9F" w14:textId="77777777" w:rsidR="000653CE" w:rsidRPr="00CE1D62" w:rsidRDefault="0019592D"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 (đề án </w:t>
      </w:r>
      <w:r w:rsidR="000653CE" w:rsidRPr="00CE1D62">
        <w:rPr>
          <w:rFonts w:ascii="Times New Roman" w:eastAsia="Times New Roman" w:hAnsi="Times New Roman" w:cs="Times New Roman"/>
          <w:bCs/>
          <w:spacing w:val="-4"/>
          <w:kern w:val="28"/>
          <w:sz w:val="28"/>
          <w:szCs w:val="28"/>
          <w:lang w:eastAsia="hi-IN" w:bidi="hi-IN"/>
        </w:rPr>
        <w:t>Khu</w:t>
      </w:r>
      <w:r w:rsidR="000653CE" w:rsidRPr="00CE1D62">
        <w:rPr>
          <w:rFonts w:ascii="Times New Roman" w:eastAsia="Times New Roman" w:hAnsi="Times New Roman" w:cs="Times New Roman"/>
          <w:bCs/>
          <w:spacing w:val="-4"/>
          <w:kern w:val="28"/>
          <w:sz w:val="28"/>
          <w:szCs w:val="28"/>
          <w:lang w:val="vi-VN" w:eastAsia="hi-IN" w:bidi="hi-IN"/>
        </w:rPr>
        <w:t xml:space="preserve"> CNTT tập trung), Ban Quản lý Khu Công nghệ cao TP.HCM (phát triển khu CNC thành trung tâm đa mục tiêu)</w:t>
      </w:r>
    </w:p>
    <w:p w14:paraId="47490350" w14:textId="77777777" w:rsidR="000653CE" w:rsidRPr="00CE1D62" w:rsidRDefault="0019592D"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các tổ chức, cá nhân có liên quan.</w:t>
      </w:r>
    </w:p>
    <w:p w14:paraId="5710DC08" w14:textId="77777777" w:rsidR="0019592D" w:rsidRPr="00CE1D62" w:rsidRDefault="0019592D" w:rsidP="0019592D">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hAnsi="Times New Roman" w:cs="Times New Roman"/>
          <w:sz w:val="28"/>
          <w:szCs w:val="28"/>
        </w:rPr>
        <w:t xml:space="preserve">- Thẩm quyền ban hành/triển khai: </w:t>
      </w:r>
      <w:r w:rsidRPr="00CE1D62">
        <w:rPr>
          <w:rFonts w:ascii="Times New Roman" w:hAnsi="Times New Roman" w:cs="Times New Roman"/>
          <w:sz w:val="28"/>
          <w:szCs w:val="28"/>
          <w:highlight w:val="yellow"/>
        </w:rPr>
        <w:t>Ủy ban nhân dân Thành phố Hồ Chí Minh trình Thủ tướng Chính phủ ban hành/phê duyệt các Đề án.</w:t>
      </w:r>
    </w:p>
    <w:p w14:paraId="3CD5F779" w14:textId="77777777" w:rsidR="000653CE" w:rsidRPr="00CE1D62" w:rsidRDefault="00631ECA" w:rsidP="000653CE">
      <w:pPr>
        <w:spacing w:before="120" w:after="0" w:line="240" w:lineRule="auto"/>
        <w:ind w:firstLine="720"/>
        <w:jc w:val="both"/>
        <w:rPr>
          <w:rFonts w:ascii="Times New Roman" w:eastAsia="Times New Roman" w:hAnsi="Times New Roman" w:cs="Times New Roman"/>
          <w:spacing w:val="3"/>
          <w:sz w:val="28"/>
          <w:szCs w:val="28"/>
          <w:shd w:val="clear" w:color="auto" w:fill="FFFFFF"/>
          <w:lang w:val="vi-VN"/>
        </w:rPr>
      </w:pPr>
      <w:r w:rsidRPr="00CE1D62">
        <w:rPr>
          <w:rFonts w:ascii="Times New Roman" w:eastAsia="Times New Roman" w:hAnsi="Times New Roman" w:cs="Times New Roman"/>
          <w:b/>
          <w:bCs/>
          <w:spacing w:val="-4"/>
          <w:kern w:val="28"/>
          <w:sz w:val="28"/>
          <w:szCs w:val="28"/>
          <w:lang w:eastAsia="hi-IN" w:bidi="hi-IN"/>
        </w:rPr>
        <w:t>3.3.</w:t>
      </w:r>
      <w:r w:rsidR="000653CE" w:rsidRPr="00CE1D62">
        <w:rPr>
          <w:rFonts w:ascii="Times New Roman" w:eastAsia="Times New Roman" w:hAnsi="Times New Roman" w:cs="Times New Roman"/>
          <w:bCs/>
          <w:spacing w:val="-4"/>
          <w:kern w:val="28"/>
          <w:sz w:val="28"/>
          <w:szCs w:val="28"/>
          <w:lang w:val="vi-VN" w:eastAsia="hi-IN" w:bidi="hi-IN"/>
        </w:rPr>
        <w:t xml:space="preserve"> Khánh thành tòa nhà </w:t>
      </w:r>
      <w:r w:rsidR="000653CE" w:rsidRPr="00CE1D62">
        <w:rPr>
          <w:rFonts w:ascii="Times New Roman" w:eastAsia="Times New Roman" w:hAnsi="Times New Roman" w:cs="Times New Roman"/>
          <w:kern w:val="1"/>
          <w:sz w:val="28"/>
          <w:szCs w:val="28"/>
          <w:lang w:val="vi-VN" w:eastAsia="hi-IN" w:bidi="hi-IN"/>
        </w:rPr>
        <w:t>Trung tâm Khởi nghiệp sáng tạ</w:t>
      </w:r>
      <w:r w:rsidR="006E22CB" w:rsidRPr="00CE1D62">
        <w:rPr>
          <w:rFonts w:ascii="Times New Roman" w:eastAsia="Times New Roman" w:hAnsi="Times New Roman" w:cs="Times New Roman"/>
          <w:kern w:val="1"/>
          <w:sz w:val="28"/>
          <w:szCs w:val="28"/>
          <w:lang w:val="vi-VN" w:eastAsia="hi-IN" w:bidi="hi-IN"/>
        </w:rPr>
        <w:t xml:space="preserve">o TP.HCM </w:t>
      </w:r>
    </w:p>
    <w:p w14:paraId="7783AB41" w14:textId="77777777" w:rsidR="006E22CB" w:rsidRPr="00CE1D62" w:rsidRDefault="006E22CB" w:rsidP="006E22CB">
      <w:pPr>
        <w:spacing w:before="120" w:after="0" w:line="240" w:lineRule="auto"/>
        <w:ind w:firstLine="720"/>
        <w:jc w:val="both"/>
        <w:rPr>
          <w:rFonts w:ascii="Times New Roman" w:eastAsia="Times New Roman" w:hAnsi="Times New Roman" w:cs="Times New Roman"/>
          <w:kern w:val="1"/>
          <w:sz w:val="28"/>
          <w:szCs w:val="28"/>
          <w:lang w:eastAsia="hi-IN" w:bidi="hi-IN"/>
        </w:rPr>
      </w:pPr>
      <w:r w:rsidRPr="00CE1D62">
        <w:rPr>
          <w:rFonts w:ascii="Times New Roman" w:eastAsia="Times New Roman" w:hAnsi="Times New Roman" w:cs="Times New Roman"/>
          <w:spacing w:val="3"/>
          <w:sz w:val="28"/>
          <w:szCs w:val="28"/>
          <w:shd w:val="clear" w:color="auto" w:fill="FFFFFF"/>
        </w:rPr>
        <w:t xml:space="preserve">- Nội dung: hoàn thiện các hoạt động có liên quan để tổ chức việc khánh thành Tòa nhà </w:t>
      </w:r>
      <w:r w:rsidRPr="00CE1D62">
        <w:rPr>
          <w:rFonts w:ascii="Times New Roman" w:eastAsia="Times New Roman" w:hAnsi="Times New Roman" w:cs="Times New Roman"/>
          <w:bCs/>
          <w:spacing w:val="-4"/>
          <w:kern w:val="28"/>
          <w:sz w:val="28"/>
          <w:szCs w:val="28"/>
          <w:lang w:val="vi-VN" w:eastAsia="hi-IN" w:bidi="hi-IN"/>
        </w:rPr>
        <w:t xml:space="preserve">nhà </w:t>
      </w:r>
      <w:r w:rsidRPr="00CE1D62">
        <w:rPr>
          <w:rFonts w:ascii="Times New Roman" w:eastAsia="Times New Roman" w:hAnsi="Times New Roman" w:cs="Times New Roman"/>
          <w:kern w:val="1"/>
          <w:sz w:val="28"/>
          <w:szCs w:val="28"/>
          <w:lang w:val="vi-VN" w:eastAsia="hi-IN" w:bidi="hi-IN"/>
        </w:rPr>
        <w:t xml:space="preserve">Trung tâm Khởi nghiệp sáng tạo TP.HCM (123 Trương Định </w:t>
      </w:r>
      <w:r w:rsidRPr="00CE1D62">
        <w:rPr>
          <w:rFonts w:ascii="Times New Roman" w:eastAsia="Times New Roman" w:hAnsi="Times New Roman" w:cs="Times New Roman"/>
          <w:kern w:val="1"/>
          <w:sz w:val="28"/>
          <w:szCs w:val="28"/>
          <w:lang w:eastAsia="hi-IN" w:bidi="hi-IN"/>
        </w:rPr>
        <w:t>phường Xuân Hòa</w:t>
      </w:r>
      <w:r w:rsidRPr="00CE1D62">
        <w:rPr>
          <w:rFonts w:ascii="Times New Roman" w:eastAsia="Times New Roman" w:hAnsi="Times New Roman" w:cs="Times New Roman"/>
          <w:kern w:val="1"/>
          <w:sz w:val="28"/>
          <w:szCs w:val="28"/>
          <w:lang w:val="vi-VN" w:eastAsia="hi-IN" w:bidi="hi-IN"/>
        </w:rPr>
        <w:t>, TP.HCM),</w:t>
      </w:r>
    </w:p>
    <w:p w14:paraId="114DD5B3" w14:textId="77777777" w:rsidR="000653CE" w:rsidRPr="00CE1D62" w:rsidRDefault="006E22CB"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tháng 8/2025</w:t>
      </w:r>
    </w:p>
    <w:p w14:paraId="720BFBE1" w14:textId="77777777" w:rsidR="000653CE" w:rsidRPr="00CE1D62" w:rsidRDefault="006E22CB"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Kết quả/sản phẩm: Tòa nhà </w:t>
      </w:r>
      <w:r w:rsidR="000653CE" w:rsidRPr="00CE1D62">
        <w:rPr>
          <w:rFonts w:ascii="Times New Roman" w:eastAsia="Times New Roman" w:hAnsi="Times New Roman" w:cs="Times New Roman"/>
          <w:kern w:val="1"/>
          <w:sz w:val="28"/>
          <w:szCs w:val="28"/>
          <w:lang w:val="vi-VN" w:eastAsia="hi-IN" w:bidi="hi-IN"/>
        </w:rPr>
        <w:t>Trung tâm Khởi nghiệp sáng tạo TP.HCM chính thức đi vào hoạt động.</w:t>
      </w:r>
    </w:p>
    <w:p w14:paraId="50CAEE5C" w14:textId="77777777" w:rsidR="000653CE" w:rsidRPr="00CE1D62" w:rsidRDefault="006E22CB"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lastRenderedPageBreak/>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w:t>
      </w:r>
    </w:p>
    <w:p w14:paraId="14271092" w14:textId="77777777" w:rsidR="000653CE" w:rsidRPr="00CE1D62" w:rsidRDefault="006E22CB"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Sở Xây dựng, các tổ chức, cá nhân có liên quan.</w:t>
      </w:r>
    </w:p>
    <w:p w14:paraId="39B38004" w14:textId="77777777" w:rsidR="006E22CB" w:rsidRPr="00CE1D62" w:rsidRDefault="006E22CB" w:rsidP="006E22CB">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hAnsi="Times New Roman" w:cs="Times New Roman"/>
          <w:sz w:val="28"/>
          <w:szCs w:val="28"/>
        </w:rPr>
        <w:t>- Thẩm quyền ban hành/triển khai: Sở KH&amp;CN chủ trì triển khai; Ủy ban nhân dân Thành phố Hồ Chí Minh chỉ đạo chung.</w:t>
      </w:r>
    </w:p>
    <w:p w14:paraId="3642DE2A" w14:textId="77777777" w:rsidR="00631ECA" w:rsidRPr="00CE1D62" w:rsidRDefault="00631ECA" w:rsidP="00675B51">
      <w:pPr>
        <w:spacing w:before="120" w:after="0" w:line="240" w:lineRule="auto"/>
        <w:ind w:firstLine="720"/>
        <w:jc w:val="both"/>
        <w:rPr>
          <w:rFonts w:ascii="Times New Roman" w:hAnsi="Times New Roman" w:cs="Times New Roman"/>
          <w:b/>
          <w:sz w:val="28"/>
          <w:szCs w:val="28"/>
        </w:rPr>
      </w:pPr>
      <w:r w:rsidRPr="00CE1D62">
        <w:rPr>
          <w:rFonts w:ascii="Times New Roman" w:hAnsi="Times New Roman" w:cs="Times New Roman"/>
          <w:sz w:val="28"/>
          <w:szCs w:val="28"/>
        </w:rPr>
        <w:t xml:space="preserve">3.4. </w:t>
      </w:r>
      <w:r w:rsidRPr="00CE1D62">
        <w:rPr>
          <w:rFonts w:ascii="Times New Roman" w:hAnsi="Times New Roman" w:cs="Times New Roman"/>
          <w:b/>
          <w:sz w:val="28"/>
          <w:szCs w:val="28"/>
        </w:rPr>
        <w:t>Cập nhật Kiến trúc Chính quyền điện tử Thành phố Hồ Chí Minh theo kiến trúc số quốc gia</w:t>
      </w:r>
    </w:p>
    <w:p w14:paraId="3E51BA63" w14:textId="77777777" w:rsidR="00631ECA" w:rsidRPr="00CE1D62" w:rsidRDefault="00631ECA" w:rsidP="00675B51">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Nội dung: Rà soát, đánh giá kiến trúc chính quyền điện tử hiện có của Thành phố Hồ Chí Minh; đối chiếu với kiến trúc số quốc gia được ban hành mới nhất; cập nhật các thành phần kiến trúc, nguyên tắc thiết kế, mô hình dữ liệu, các hệ thống nền tảng và lộ trình chuyển đổi; tích hợp các yếu tố về dữ liệu mở, AI, blockchain, dịch vụ công thông minh và đảm bảo an toàn an ninh mạng.</w:t>
      </w:r>
    </w:p>
    <w:p w14:paraId="60684C98" w14:textId="77777777" w:rsidR="00631ECA" w:rsidRPr="00CE1D62" w:rsidRDefault="00631ECA" w:rsidP="00675B51">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Thời gian thực hiện: Trước 15/8/2025.</w:t>
      </w:r>
    </w:p>
    <w:p w14:paraId="1C4F3AE3" w14:textId="77777777" w:rsidR="00631ECA" w:rsidRPr="00CE1D62" w:rsidRDefault="00631ECA" w:rsidP="00675B51">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Sản phẩm dự kiến: Bản cập nhật Kiến trúc số Thành phố Hồ Chí Minh.</w:t>
      </w:r>
    </w:p>
    <w:p w14:paraId="2692DDE0" w14:textId="77777777" w:rsidR="00631ECA" w:rsidRPr="00CE1D62" w:rsidRDefault="00631ECA" w:rsidP="00675B51">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Cơ quan chủ trì, phối hợp: </w:t>
      </w:r>
      <w:r w:rsidR="00C25C3C">
        <w:rPr>
          <w:rFonts w:ascii="Times New Roman" w:hAnsi="Times New Roman" w:cs="Times New Roman"/>
          <w:sz w:val="28"/>
          <w:szCs w:val="28"/>
        </w:rPr>
        <w:t>Sở KH&amp;CN</w:t>
      </w:r>
      <w:r w:rsidRPr="00CE1D62">
        <w:rPr>
          <w:rFonts w:ascii="Times New Roman" w:hAnsi="Times New Roman" w:cs="Times New Roman"/>
          <w:sz w:val="28"/>
          <w:szCs w:val="28"/>
        </w:rPr>
        <w:t xml:space="preserve"> chủ trì, phối hợp Trung tâm Chuyển đổi số Thành phố Hồ Chí Minh.</w:t>
      </w:r>
    </w:p>
    <w:p w14:paraId="6B5691D2" w14:textId="77777777" w:rsidR="00631ECA" w:rsidRPr="00CE1D62" w:rsidRDefault="00631ECA" w:rsidP="00675B51">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Thẩm quyền ban hành/triển khai: Ủy ban nhân dân Thành phố Hồ Chí Minh ban hành.</w:t>
      </w:r>
    </w:p>
    <w:p w14:paraId="73250F03" w14:textId="77777777" w:rsidR="000653CE" w:rsidRPr="00CE1D62" w:rsidRDefault="000653CE" w:rsidP="000653CE">
      <w:pPr>
        <w:spacing w:before="120" w:after="0" w:line="240" w:lineRule="auto"/>
        <w:ind w:firstLine="720"/>
        <w:jc w:val="both"/>
        <w:rPr>
          <w:rFonts w:ascii="Times New Roman" w:eastAsia="DejaVu Sans" w:hAnsi="Times New Roman" w:cs="Times New Roman"/>
          <w:b/>
          <w:kern w:val="1"/>
          <w:sz w:val="28"/>
          <w:szCs w:val="28"/>
          <w:lang w:val="vi-VN" w:eastAsia="hi-IN" w:bidi="hi-IN"/>
        </w:rPr>
      </w:pPr>
      <w:r w:rsidRPr="00CE1D62">
        <w:rPr>
          <w:rFonts w:ascii="Times New Roman" w:eastAsia="DejaVu Sans" w:hAnsi="Times New Roman" w:cs="Times New Roman"/>
          <w:b/>
          <w:kern w:val="1"/>
          <w:sz w:val="28"/>
          <w:szCs w:val="28"/>
          <w:lang w:val="vi-VN" w:eastAsia="hi-IN" w:bidi="hi-IN"/>
        </w:rPr>
        <w:t>4. Về phát triển, trọng dụng nhân lực chất lượng cao, nhân tài đáp ứng yêu cầu phát triển KH-CN, ĐMST và CĐS quốc gia</w:t>
      </w:r>
    </w:p>
    <w:p w14:paraId="6FBDCB51" w14:textId="77777777" w:rsidR="000653CE" w:rsidRPr="00CE1D62" w:rsidRDefault="000653CE"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val="vi-VN" w:eastAsia="hi-IN" w:bidi="hi-IN"/>
        </w:rPr>
        <w:t>Phối hợp Đại học Quốc gia TP.HCM xây dựng và triển khai các cơ chế, chính sách hỗ trợ Chương trình đào tạo AI, vi mạch cho sinh viên.</w:t>
      </w:r>
    </w:p>
    <w:p w14:paraId="5F2DCB8C" w14:textId="77777777" w:rsidR="000653CE" w:rsidRPr="00CE1D62" w:rsidRDefault="000653CE" w:rsidP="000653CE">
      <w:pPr>
        <w:spacing w:before="120" w:after="0" w:line="240" w:lineRule="auto"/>
        <w:ind w:firstLine="720"/>
        <w:jc w:val="both"/>
        <w:rPr>
          <w:rFonts w:ascii="Times New Roman" w:eastAsia="Calibri" w:hAnsi="Times New Roman" w:cs="Times New Roman"/>
          <w:bCs/>
          <w:spacing w:val="-4"/>
          <w:kern w:val="1"/>
          <w:sz w:val="28"/>
          <w:szCs w:val="28"/>
          <w:lang w:val="vi-VN" w:eastAsia="en-GB" w:bidi="hi-IN"/>
        </w:rPr>
      </w:pPr>
      <w:r w:rsidRPr="00CE1D62">
        <w:rPr>
          <w:rFonts w:ascii="Times New Roman" w:eastAsia="Times New Roman" w:hAnsi="Times New Roman" w:cs="Times New Roman"/>
          <w:bCs/>
          <w:spacing w:val="-4"/>
          <w:kern w:val="28"/>
          <w:sz w:val="28"/>
          <w:szCs w:val="28"/>
          <w:lang w:val="vi-VN" w:eastAsia="hi-IN" w:bidi="hi-IN"/>
        </w:rPr>
        <w:t xml:space="preserve">- </w:t>
      </w:r>
      <w:r w:rsidR="00631ECA" w:rsidRPr="00CE1D62">
        <w:rPr>
          <w:rFonts w:ascii="Times New Roman" w:eastAsia="Times New Roman" w:hAnsi="Times New Roman" w:cs="Times New Roman"/>
          <w:bCs/>
          <w:spacing w:val="-4"/>
          <w:kern w:val="28"/>
          <w:sz w:val="28"/>
          <w:szCs w:val="28"/>
          <w:lang w:eastAsia="hi-IN" w:bidi="hi-IN"/>
        </w:rPr>
        <w:t xml:space="preserve">Nội dung: </w:t>
      </w:r>
      <w:r w:rsidR="00631ECA" w:rsidRPr="00CE1D62">
        <w:rPr>
          <w:rFonts w:ascii="Times New Roman" w:eastAsia="Times New Roman" w:hAnsi="Times New Roman" w:cs="Times New Roman"/>
          <w:bCs/>
          <w:spacing w:val="-4"/>
          <w:kern w:val="28"/>
          <w:sz w:val="28"/>
          <w:szCs w:val="28"/>
          <w:lang w:val="vi-VN" w:eastAsia="hi-IN" w:bidi="hi-IN"/>
        </w:rPr>
        <w:t xml:space="preserve">xây dựng và triển khai các cơ chế, chính sách hỗ trợ Chương trình đào tạo AI, vi mạch cho sinh viên; </w:t>
      </w:r>
      <w:r w:rsidR="00631ECA" w:rsidRPr="00CE1D62">
        <w:rPr>
          <w:rFonts w:ascii="Times New Roman" w:eastAsia="Times New Roman" w:hAnsi="Times New Roman" w:cs="Times New Roman"/>
          <w:bCs/>
          <w:spacing w:val="-4"/>
          <w:kern w:val="28"/>
          <w:sz w:val="28"/>
          <w:szCs w:val="28"/>
          <w:lang w:eastAsia="hi-IN" w:bidi="hi-IN"/>
        </w:rPr>
        <w:t>t</w:t>
      </w:r>
      <w:r w:rsidRPr="00CE1D62">
        <w:rPr>
          <w:rFonts w:ascii="Times New Roman" w:eastAsia="Times New Roman" w:hAnsi="Times New Roman" w:cs="Times New Roman"/>
          <w:bCs/>
          <w:spacing w:val="-4"/>
          <w:kern w:val="28"/>
          <w:sz w:val="28"/>
          <w:szCs w:val="28"/>
          <w:lang w:val="vi-VN" w:eastAsia="hi-IN" w:bidi="hi-IN"/>
        </w:rPr>
        <w:t xml:space="preserve">iếp tục triển khai thí điểm </w:t>
      </w:r>
      <w:r w:rsidRPr="00CE1D62">
        <w:rPr>
          <w:rFonts w:ascii="Times New Roman" w:eastAsia="Calibri" w:hAnsi="Times New Roman" w:cs="Times New Roman"/>
          <w:bCs/>
          <w:spacing w:val="-4"/>
          <w:kern w:val="1"/>
          <w:sz w:val="28"/>
          <w:szCs w:val="28"/>
          <w:lang w:val="vi-VN" w:eastAsia="en-GB" w:bidi="hi-IN"/>
        </w:rPr>
        <w:t>Đề án tổng thể đào tạo nhân lực trình độ quốc tế.</w:t>
      </w:r>
    </w:p>
    <w:p w14:paraId="7AE6B410"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tháng 6 - 8/2025</w:t>
      </w:r>
    </w:p>
    <w:p w14:paraId="7F96D3D4"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8"/>
          <w:kern w:val="26"/>
          <w:sz w:val="28"/>
          <w:szCs w:val="28"/>
          <w:lang w:val="vi-VN" w:eastAsia="hi-IN" w:bidi="hi-IN"/>
        </w:rPr>
      </w:pPr>
      <w:r w:rsidRPr="00CE1D62">
        <w:rPr>
          <w:rFonts w:ascii="Times New Roman" w:eastAsia="Times New Roman" w:hAnsi="Times New Roman" w:cs="Times New Roman"/>
          <w:bCs/>
          <w:spacing w:val="-8"/>
          <w:kern w:val="28"/>
          <w:sz w:val="28"/>
          <w:szCs w:val="28"/>
          <w:lang w:eastAsia="hi-IN" w:bidi="hi-IN"/>
        </w:rPr>
        <w:t>-</w:t>
      </w:r>
      <w:r w:rsidR="000653CE" w:rsidRPr="00CE1D62">
        <w:rPr>
          <w:rFonts w:ascii="Times New Roman" w:eastAsia="Times New Roman" w:hAnsi="Times New Roman" w:cs="Times New Roman"/>
          <w:bCs/>
          <w:spacing w:val="-8"/>
          <w:kern w:val="28"/>
          <w:sz w:val="28"/>
          <w:szCs w:val="28"/>
          <w:lang w:val="vi-VN" w:eastAsia="hi-IN" w:bidi="hi-IN"/>
        </w:rPr>
        <w:t xml:space="preserve"> Kết quả/sản phẩm: các cơ chế, chính sách hỗ trợ Chương trình đào tạo AI, vi mạch cho sinh viên được triển khai; kết quả triển khai các Đề án tổng thể</w:t>
      </w:r>
      <w:r w:rsidR="000653CE" w:rsidRPr="00CE1D62">
        <w:rPr>
          <w:rFonts w:ascii="Times New Roman" w:eastAsia="Calibri" w:hAnsi="Times New Roman" w:cs="Times New Roman"/>
          <w:bCs/>
          <w:spacing w:val="-8"/>
          <w:kern w:val="1"/>
          <w:sz w:val="28"/>
          <w:szCs w:val="28"/>
          <w:lang w:val="vi-VN" w:eastAsia="en-GB" w:bidi="hi-IN"/>
        </w:rPr>
        <w:t xml:space="preserve"> đào tạo nhân lực trình độ quốc tế.</w:t>
      </w:r>
    </w:p>
    <w:p w14:paraId="58495C55"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w:t>
      </w:r>
    </w:p>
    <w:p w14:paraId="11680D83"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Đại học Quốc gia TP.HCM và các tổ chức có liên quan.</w:t>
      </w:r>
    </w:p>
    <w:p w14:paraId="5FDB0BE4" w14:textId="77777777" w:rsidR="00631ECA" w:rsidRPr="00CE1D62" w:rsidRDefault="00631ECA" w:rsidP="002D4702">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eastAsia="Times New Roman" w:hAnsi="Times New Roman" w:cs="Times New Roman"/>
          <w:bCs/>
          <w:kern w:val="28"/>
          <w:sz w:val="28"/>
          <w:szCs w:val="28"/>
          <w:lang w:eastAsia="hi-IN" w:bidi="hi-IN"/>
        </w:rPr>
        <w:t xml:space="preserve">- </w:t>
      </w:r>
      <w:r w:rsidRPr="00CE1D62">
        <w:rPr>
          <w:rFonts w:ascii="Times New Roman" w:hAnsi="Times New Roman" w:cs="Times New Roman"/>
          <w:sz w:val="28"/>
          <w:szCs w:val="28"/>
        </w:rPr>
        <w:t>Thẩm quyền ban hành/triển khai: Ủy ban nhân dân Thành phố Hồ Chí Minh, Hội đồng nhân dân Thành phố Hồ Chí Minh ban hành các cơ chế, chính sách thuộc thẩm quyền có liên quan.</w:t>
      </w:r>
    </w:p>
    <w:p w14:paraId="71641798" w14:textId="77777777" w:rsidR="000653CE" w:rsidRPr="00CE1D62" w:rsidRDefault="000653CE" w:rsidP="000653CE">
      <w:pPr>
        <w:spacing w:before="120" w:after="0" w:line="240" w:lineRule="auto"/>
        <w:ind w:firstLine="720"/>
        <w:jc w:val="both"/>
        <w:rPr>
          <w:rFonts w:ascii="Times New Roman" w:eastAsia="DejaVu Sans" w:hAnsi="Times New Roman" w:cs="Times New Roman"/>
          <w:b/>
          <w:kern w:val="1"/>
          <w:sz w:val="28"/>
          <w:szCs w:val="28"/>
          <w:lang w:val="vi-VN" w:eastAsia="hi-IN" w:bidi="hi-IN"/>
        </w:rPr>
      </w:pPr>
      <w:r w:rsidRPr="00CE1D62">
        <w:rPr>
          <w:rFonts w:ascii="Times New Roman" w:eastAsia="Times New Roman" w:hAnsi="Times New Roman" w:cs="Times New Roman"/>
          <w:b/>
          <w:bCs/>
          <w:spacing w:val="-4"/>
          <w:kern w:val="28"/>
          <w:sz w:val="28"/>
          <w:szCs w:val="28"/>
          <w:lang w:val="vi-VN" w:eastAsia="hi-IN" w:bidi="hi-IN"/>
        </w:rPr>
        <w:t>5.</w:t>
      </w:r>
      <w:r w:rsidRPr="00CE1D62">
        <w:rPr>
          <w:rFonts w:ascii="Times New Roman" w:eastAsia="Times New Roman" w:hAnsi="Times New Roman" w:cs="Times New Roman"/>
          <w:bCs/>
          <w:spacing w:val="-4"/>
          <w:kern w:val="28"/>
          <w:sz w:val="28"/>
          <w:szCs w:val="28"/>
          <w:lang w:val="vi-VN" w:eastAsia="hi-IN" w:bidi="hi-IN"/>
        </w:rPr>
        <w:t xml:space="preserve"> </w:t>
      </w:r>
      <w:r w:rsidRPr="00CE1D62">
        <w:rPr>
          <w:rFonts w:ascii="Times New Roman" w:eastAsia="DejaVu Sans" w:hAnsi="Times New Roman" w:cs="Times New Roman"/>
          <w:b/>
          <w:kern w:val="1"/>
          <w:sz w:val="28"/>
          <w:szCs w:val="28"/>
          <w:lang w:val="vi-VN" w:eastAsia="hi-IN" w:bidi="hi-IN"/>
        </w:rPr>
        <w:t>Về đẩy mạnh chuyển đổi số, ứng dụng khoa học, công nghệ, đổi mới sáng tạo trong hoạt động của các cơ quan trong hệ thống chính trị; nâng cao hiệu quả quản trị quốc gia, hiệu lực quản lý nhà nước trên các lĩnh vực, bảo đảm quốc phòng và an ninh</w:t>
      </w:r>
    </w:p>
    <w:p w14:paraId="27EA2665" w14:textId="77777777" w:rsidR="000653CE" w:rsidRPr="00CE1D62" w:rsidRDefault="000653CE" w:rsidP="000653CE">
      <w:pPr>
        <w:spacing w:before="120" w:after="0" w:line="240" w:lineRule="auto"/>
        <w:ind w:firstLine="720"/>
        <w:jc w:val="both"/>
        <w:rPr>
          <w:rFonts w:ascii="Times New Roman" w:eastAsia="Times New Roman" w:hAnsi="Times New Roman" w:cs="Times New Roman"/>
          <w:bCs/>
          <w:spacing w:val="-8"/>
          <w:kern w:val="28"/>
          <w:sz w:val="28"/>
          <w:szCs w:val="28"/>
          <w:lang w:val="vi-VN" w:eastAsia="hi-IN" w:bidi="hi-IN"/>
        </w:rPr>
      </w:pPr>
      <w:r w:rsidRPr="00CE1D62">
        <w:rPr>
          <w:rFonts w:ascii="Times New Roman" w:eastAsia="Times New Roman" w:hAnsi="Times New Roman" w:cs="Times New Roman"/>
          <w:bCs/>
          <w:spacing w:val="-8"/>
          <w:kern w:val="28"/>
          <w:sz w:val="28"/>
          <w:szCs w:val="28"/>
          <w:lang w:val="vi-VN" w:eastAsia="hi-IN" w:bidi="hi-IN"/>
        </w:rPr>
        <w:lastRenderedPageBreak/>
        <w:t>-</w:t>
      </w:r>
      <w:r w:rsidR="00631ECA" w:rsidRPr="00CE1D62">
        <w:rPr>
          <w:rFonts w:ascii="Times New Roman" w:eastAsia="Times New Roman" w:hAnsi="Times New Roman" w:cs="Times New Roman"/>
          <w:bCs/>
          <w:spacing w:val="-8"/>
          <w:kern w:val="28"/>
          <w:sz w:val="28"/>
          <w:szCs w:val="28"/>
          <w:lang w:eastAsia="hi-IN" w:bidi="hi-IN"/>
        </w:rPr>
        <w:t xml:space="preserve"> Nội dung:</w:t>
      </w:r>
      <w:r w:rsidRPr="00CE1D62">
        <w:rPr>
          <w:rFonts w:ascii="Times New Roman" w:eastAsia="Times New Roman" w:hAnsi="Times New Roman" w:cs="Times New Roman"/>
          <w:bCs/>
          <w:spacing w:val="-8"/>
          <w:kern w:val="28"/>
          <w:sz w:val="28"/>
          <w:szCs w:val="28"/>
          <w:lang w:val="vi-VN" w:eastAsia="hi-IN" w:bidi="hi-IN"/>
        </w:rPr>
        <w:t xml:space="preserve"> Nâng cấp, tái kiến trúc hạ tầng, dữ liệu và các nền tảng số dùng chung phù hợp mô hình chính quyền địa phương 2 cấp</w:t>
      </w:r>
    </w:p>
    <w:p w14:paraId="5CCFB40D"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8"/>
          <w:kern w:val="28"/>
          <w:sz w:val="28"/>
          <w:szCs w:val="28"/>
          <w:lang w:val="vi-VN" w:eastAsia="hi-IN" w:bidi="hi-IN"/>
        </w:rPr>
      </w:pPr>
      <w:r w:rsidRPr="00CE1D62">
        <w:rPr>
          <w:rFonts w:ascii="Times New Roman" w:eastAsia="Times New Roman" w:hAnsi="Times New Roman" w:cs="Times New Roman"/>
          <w:bCs/>
          <w:spacing w:val="-8"/>
          <w:kern w:val="28"/>
          <w:sz w:val="28"/>
          <w:szCs w:val="28"/>
          <w:lang w:eastAsia="hi-IN" w:bidi="hi-IN"/>
        </w:rPr>
        <w:t>-</w:t>
      </w:r>
      <w:r w:rsidR="000653CE" w:rsidRPr="00CE1D62">
        <w:rPr>
          <w:rFonts w:ascii="Times New Roman" w:eastAsia="Times New Roman" w:hAnsi="Times New Roman" w:cs="Times New Roman"/>
          <w:bCs/>
          <w:spacing w:val="-8"/>
          <w:kern w:val="28"/>
          <w:sz w:val="28"/>
          <w:szCs w:val="28"/>
          <w:lang w:val="vi-VN" w:eastAsia="hi-IN" w:bidi="hi-IN"/>
        </w:rPr>
        <w:t xml:space="preserve"> Thời gian: tháng 12/2025</w:t>
      </w:r>
    </w:p>
    <w:p w14:paraId="273B3BE1"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8"/>
          <w:kern w:val="28"/>
          <w:sz w:val="28"/>
          <w:szCs w:val="28"/>
          <w:lang w:val="vi-VN" w:eastAsia="hi-IN" w:bidi="hi-IN"/>
        </w:rPr>
      </w:pPr>
      <w:r w:rsidRPr="00CE1D62">
        <w:rPr>
          <w:rFonts w:ascii="Times New Roman" w:eastAsia="Times New Roman" w:hAnsi="Times New Roman" w:cs="Times New Roman"/>
          <w:bCs/>
          <w:spacing w:val="-8"/>
          <w:kern w:val="28"/>
          <w:sz w:val="28"/>
          <w:szCs w:val="28"/>
          <w:lang w:eastAsia="hi-IN" w:bidi="hi-IN"/>
        </w:rPr>
        <w:t>-</w:t>
      </w:r>
      <w:r w:rsidR="000653CE" w:rsidRPr="00CE1D62">
        <w:rPr>
          <w:rFonts w:ascii="Times New Roman" w:eastAsia="Times New Roman" w:hAnsi="Times New Roman" w:cs="Times New Roman"/>
          <w:bCs/>
          <w:spacing w:val="-8"/>
          <w:kern w:val="28"/>
          <w:sz w:val="28"/>
          <w:szCs w:val="28"/>
          <w:lang w:val="vi-VN" w:eastAsia="hi-IN" w:bidi="hi-IN"/>
        </w:rPr>
        <w:t xml:space="preserve"> Kết quả/sản phẩm: Hệ thống dữ liệu/nền tảng số được thiết lập hoàn chỉnh.</w:t>
      </w:r>
    </w:p>
    <w:p w14:paraId="2674E275"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8"/>
          <w:kern w:val="28"/>
          <w:sz w:val="28"/>
          <w:szCs w:val="28"/>
          <w:lang w:val="vi-VN" w:eastAsia="hi-IN" w:bidi="hi-IN"/>
        </w:rPr>
      </w:pPr>
      <w:r w:rsidRPr="00CE1D62">
        <w:rPr>
          <w:rFonts w:ascii="Times New Roman" w:eastAsia="Times New Roman" w:hAnsi="Times New Roman" w:cs="Times New Roman"/>
          <w:bCs/>
          <w:spacing w:val="-8"/>
          <w:kern w:val="28"/>
          <w:sz w:val="28"/>
          <w:szCs w:val="28"/>
          <w:lang w:eastAsia="hi-IN" w:bidi="hi-IN"/>
        </w:rPr>
        <w:t>-</w:t>
      </w:r>
      <w:r w:rsidR="000653CE" w:rsidRPr="00CE1D62">
        <w:rPr>
          <w:rFonts w:ascii="Times New Roman" w:eastAsia="Times New Roman" w:hAnsi="Times New Roman" w:cs="Times New Roman"/>
          <w:bCs/>
          <w:spacing w:val="-8"/>
          <w:kern w:val="28"/>
          <w:sz w:val="28"/>
          <w:szCs w:val="28"/>
          <w:lang w:val="vi-VN" w:eastAsia="hi-IN" w:bidi="hi-IN"/>
        </w:rPr>
        <w:t xml:space="preserve"> Cơ quan chủ trì: Trung tâm Chuyển đổi số TP.HCM.</w:t>
      </w:r>
    </w:p>
    <w:p w14:paraId="6D20736D" w14:textId="77777777" w:rsidR="000653CE" w:rsidRPr="00CE1D62" w:rsidRDefault="00631ECA" w:rsidP="000653CE">
      <w:pPr>
        <w:spacing w:before="120" w:after="0" w:line="240" w:lineRule="auto"/>
        <w:ind w:firstLine="720"/>
        <w:jc w:val="both"/>
        <w:rPr>
          <w:rFonts w:ascii="Times New Roman" w:eastAsia="Times New Roman" w:hAnsi="Times New Roman" w:cs="Times New Roman"/>
          <w:bCs/>
          <w:spacing w:val="-8"/>
          <w:kern w:val="28"/>
          <w:sz w:val="28"/>
          <w:szCs w:val="28"/>
          <w:lang w:val="vi-VN" w:eastAsia="hi-IN" w:bidi="hi-IN"/>
        </w:rPr>
      </w:pPr>
      <w:r w:rsidRPr="00CE1D62">
        <w:rPr>
          <w:rFonts w:ascii="Times New Roman" w:eastAsia="Times New Roman" w:hAnsi="Times New Roman" w:cs="Times New Roman"/>
          <w:bCs/>
          <w:spacing w:val="-8"/>
          <w:kern w:val="28"/>
          <w:sz w:val="28"/>
          <w:szCs w:val="28"/>
          <w:lang w:eastAsia="hi-IN" w:bidi="hi-IN"/>
        </w:rPr>
        <w:t>-</w:t>
      </w:r>
      <w:r w:rsidR="000653CE" w:rsidRPr="00CE1D62">
        <w:rPr>
          <w:rFonts w:ascii="Times New Roman" w:eastAsia="Times New Roman" w:hAnsi="Times New Roman" w:cs="Times New Roman"/>
          <w:bCs/>
          <w:spacing w:val="-8"/>
          <w:kern w:val="28"/>
          <w:sz w:val="28"/>
          <w:szCs w:val="28"/>
          <w:lang w:val="vi-VN" w:eastAsia="hi-IN" w:bidi="hi-IN"/>
        </w:rPr>
        <w:t xml:space="preserve"> Cơ quan phối hợp: Sở KH&amp;CN và đơn vị có liên quan.</w:t>
      </w:r>
    </w:p>
    <w:p w14:paraId="10F8FD09" w14:textId="77777777" w:rsidR="00631ECA" w:rsidRPr="00CE1D62" w:rsidRDefault="00631ECA" w:rsidP="00631ECA">
      <w:pPr>
        <w:spacing w:before="120" w:after="0" w:line="240" w:lineRule="auto"/>
        <w:ind w:firstLine="720"/>
        <w:jc w:val="both"/>
        <w:rPr>
          <w:rFonts w:ascii="Times New Roman" w:eastAsia="Times New Roman" w:hAnsi="Times New Roman" w:cs="Times New Roman"/>
          <w:bCs/>
          <w:spacing w:val="-8"/>
          <w:kern w:val="28"/>
          <w:sz w:val="28"/>
          <w:szCs w:val="28"/>
          <w:lang w:eastAsia="hi-IN" w:bidi="hi-IN"/>
        </w:rPr>
      </w:pPr>
      <w:r w:rsidRPr="00CE1D62">
        <w:rPr>
          <w:rFonts w:ascii="Times New Roman" w:hAnsi="Times New Roman" w:cs="Times New Roman"/>
          <w:sz w:val="28"/>
          <w:szCs w:val="28"/>
        </w:rPr>
        <w:t xml:space="preserve">- Thẩm quyền ban hành/triển khai: </w:t>
      </w:r>
      <w:r w:rsidRPr="00CE1D62">
        <w:rPr>
          <w:rFonts w:ascii="Times New Roman" w:eastAsia="Times New Roman" w:hAnsi="Times New Roman" w:cs="Times New Roman"/>
          <w:bCs/>
          <w:spacing w:val="-8"/>
          <w:kern w:val="28"/>
          <w:sz w:val="28"/>
          <w:szCs w:val="28"/>
          <w:lang w:val="vi-VN" w:eastAsia="hi-IN" w:bidi="hi-IN"/>
        </w:rPr>
        <w:t>Trung tâm Chuyển đổi số TP.HCM</w:t>
      </w:r>
      <w:r w:rsidRPr="00CE1D62">
        <w:rPr>
          <w:rFonts w:ascii="Times New Roman" w:eastAsia="Times New Roman" w:hAnsi="Times New Roman" w:cs="Times New Roman"/>
          <w:bCs/>
          <w:spacing w:val="-8"/>
          <w:kern w:val="28"/>
          <w:sz w:val="28"/>
          <w:szCs w:val="28"/>
          <w:lang w:eastAsia="hi-IN" w:bidi="hi-IN"/>
        </w:rPr>
        <w:t xml:space="preserve"> chủ trì triển khai.</w:t>
      </w:r>
    </w:p>
    <w:p w14:paraId="3B0FED0E" w14:textId="77777777" w:rsidR="000653CE" w:rsidRPr="00CE1D62" w:rsidRDefault="000653CE" w:rsidP="000653CE">
      <w:pPr>
        <w:spacing w:before="120" w:after="0" w:line="240" w:lineRule="auto"/>
        <w:ind w:firstLine="720"/>
        <w:jc w:val="both"/>
        <w:rPr>
          <w:rFonts w:ascii="Times New Roman" w:eastAsia="DejaVu Sans" w:hAnsi="Times New Roman" w:cs="Times New Roman"/>
          <w:b/>
          <w:spacing w:val="-8"/>
          <w:kern w:val="28"/>
          <w:sz w:val="28"/>
          <w:szCs w:val="28"/>
          <w:lang w:val="vi-VN" w:eastAsia="hi-IN" w:bidi="hi-IN"/>
        </w:rPr>
      </w:pPr>
      <w:r w:rsidRPr="00CE1D62">
        <w:rPr>
          <w:rFonts w:ascii="Times New Roman" w:eastAsia="DejaVu Sans" w:hAnsi="Times New Roman" w:cs="Times New Roman"/>
          <w:b/>
          <w:spacing w:val="-8"/>
          <w:kern w:val="28"/>
          <w:sz w:val="28"/>
          <w:szCs w:val="28"/>
          <w:lang w:val="vi-VN" w:eastAsia="hi-IN" w:bidi="hi-IN"/>
        </w:rPr>
        <w:t>6. Về thúc đẩy mạnh mẽ hoạt động KH-CN, ĐMST và CĐS trong doanh nghiệp</w:t>
      </w:r>
    </w:p>
    <w:p w14:paraId="6D06010F" w14:textId="77777777" w:rsidR="000653CE" w:rsidRPr="00CE1D62" w:rsidRDefault="0015686F" w:rsidP="000653CE">
      <w:pPr>
        <w:spacing w:before="120" w:after="0" w:line="240" w:lineRule="auto"/>
        <w:ind w:firstLine="720"/>
        <w:jc w:val="both"/>
        <w:rPr>
          <w:rFonts w:ascii="Times New Roman" w:eastAsia="Calibri" w:hAnsi="Times New Roman" w:cs="Times New Roman"/>
          <w:kern w:val="1"/>
          <w:sz w:val="28"/>
          <w:szCs w:val="28"/>
          <w:lang w:val="vi-VN" w:eastAsia="en-GB" w:bidi="hi-IN"/>
        </w:rPr>
      </w:pPr>
      <w:r w:rsidRPr="00CE1D62">
        <w:rPr>
          <w:rFonts w:ascii="Times New Roman" w:eastAsia="Times New Roman" w:hAnsi="Times New Roman" w:cs="Times New Roman"/>
          <w:b/>
          <w:bCs/>
          <w:kern w:val="1"/>
          <w:sz w:val="28"/>
          <w:szCs w:val="28"/>
          <w:lang w:eastAsia="hi-IN" w:bidi="hi-IN"/>
        </w:rPr>
        <w:t>6.1.</w:t>
      </w:r>
      <w:r w:rsidR="000653CE" w:rsidRPr="00CE1D62">
        <w:rPr>
          <w:rFonts w:ascii="Times New Roman" w:eastAsia="Times New Roman" w:hAnsi="Times New Roman" w:cs="Times New Roman"/>
          <w:bCs/>
          <w:kern w:val="1"/>
          <w:sz w:val="28"/>
          <w:szCs w:val="28"/>
          <w:lang w:val="vi-VN" w:eastAsia="hi-IN" w:bidi="hi-IN"/>
        </w:rPr>
        <w:t xml:space="preserve"> Tiếp tục t</w:t>
      </w:r>
      <w:r w:rsidR="000653CE" w:rsidRPr="00CE1D62">
        <w:rPr>
          <w:rFonts w:ascii="Times New Roman" w:eastAsia="Calibri" w:hAnsi="Times New Roman" w:cs="Times New Roman"/>
          <w:kern w:val="1"/>
          <w:sz w:val="28"/>
          <w:szCs w:val="28"/>
          <w:lang w:val="vi-VN" w:eastAsia="en-GB" w:bidi="hi-IN"/>
        </w:rPr>
        <w:t>riển khai mô hình Trung tâm tài chính quốc tế.</w:t>
      </w:r>
    </w:p>
    <w:p w14:paraId="1A638786" w14:textId="77777777" w:rsidR="0015686F" w:rsidRPr="00CE1D62" w:rsidRDefault="0015686F" w:rsidP="000653CE">
      <w:pPr>
        <w:spacing w:before="120" w:after="0" w:line="240" w:lineRule="auto"/>
        <w:ind w:firstLine="720"/>
        <w:jc w:val="both"/>
        <w:rPr>
          <w:rFonts w:ascii="Times New Roman" w:eastAsia="Calibri" w:hAnsi="Times New Roman" w:cs="Times New Roman"/>
          <w:kern w:val="1"/>
          <w:sz w:val="28"/>
          <w:szCs w:val="28"/>
          <w:lang w:eastAsia="en-GB" w:bidi="hi-IN"/>
        </w:rPr>
      </w:pPr>
      <w:r w:rsidRPr="00CE1D62">
        <w:rPr>
          <w:rFonts w:ascii="Times New Roman" w:eastAsia="Calibri" w:hAnsi="Times New Roman" w:cs="Times New Roman"/>
          <w:kern w:val="1"/>
          <w:sz w:val="28"/>
          <w:szCs w:val="28"/>
          <w:lang w:eastAsia="en-GB" w:bidi="hi-IN"/>
        </w:rPr>
        <w:t xml:space="preserve">- Nội dung: xây dựng và triển khai mô hình </w:t>
      </w:r>
      <w:r w:rsidRPr="00CE1D62">
        <w:rPr>
          <w:rFonts w:ascii="Times New Roman" w:eastAsia="Calibri" w:hAnsi="Times New Roman" w:cs="Times New Roman"/>
          <w:kern w:val="1"/>
          <w:sz w:val="28"/>
          <w:szCs w:val="28"/>
          <w:lang w:val="vi-VN" w:eastAsia="en-GB" w:bidi="hi-IN"/>
        </w:rPr>
        <w:t>Trung tâm tài chính quốc tế</w:t>
      </w:r>
    </w:p>
    <w:p w14:paraId="7752E8E2" w14:textId="77777777" w:rsidR="000653CE" w:rsidRPr="00CE1D62" w:rsidRDefault="0015686F" w:rsidP="000653CE">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eastAsia="hi-IN" w:bidi="hi-IN"/>
        </w:rPr>
        <w:t xml:space="preserve"> Thời gian: tháng Quý III/2025</w:t>
      </w:r>
    </w:p>
    <w:p w14:paraId="42BD11B3" w14:textId="77777777" w:rsidR="000653CE" w:rsidRPr="00CE1D62" w:rsidRDefault="0015686F" w:rsidP="000653CE">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eastAsia="hi-IN" w:bidi="hi-IN"/>
        </w:rPr>
        <w:t xml:space="preserve"> Kết quả/sản phẩm: mô hình Trung tâm tài chính quốc tế được triển khai.</w:t>
      </w:r>
    </w:p>
    <w:p w14:paraId="6A5CD392" w14:textId="77777777" w:rsidR="000653CE" w:rsidRPr="00CE1D62" w:rsidRDefault="0015686F" w:rsidP="000653CE">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eastAsia="hi-IN" w:bidi="hi-IN"/>
        </w:rPr>
        <w:t xml:space="preserve"> Cơ quan chủ trì: Sở Tài chính.</w:t>
      </w:r>
    </w:p>
    <w:p w14:paraId="062D7630" w14:textId="77777777" w:rsidR="000653CE" w:rsidRPr="00CE1D62" w:rsidRDefault="0015686F" w:rsidP="000653CE">
      <w:pPr>
        <w:spacing w:before="120" w:after="0" w:line="240" w:lineRule="auto"/>
        <w:ind w:firstLine="720"/>
        <w:jc w:val="both"/>
        <w:rPr>
          <w:rFonts w:ascii="Times New Roman" w:eastAsia="Times New Roman" w:hAnsi="Times New Roman" w:cs="Times New Roman"/>
          <w:bCs/>
          <w:kern w:val="28"/>
          <w:sz w:val="28"/>
          <w:szCs w:val="28"/>
          <w:lang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eastAsia="hi-IN" w:bidi="hi-IN"/>
        </w:rPr>
        <w:t xml:space="preserve"> Cơ quan phối hợp: các Sở ngành, tổ chức có liên quan.</w:t>
      </w:r>
    </w:p>
    <w:p w14:paraId="191BC35E" w14:textId="77777777" w:rsidR="0015686F" w:rsidRPr="00CE1D62" w:rsidRDefault="0015686F" w:rsidP="000653CE">
      <w:pPr>
        <w:spacing w:before="120" w:after="0" w:line="240" w:lineRule="auto"/>
        <w:ind w:firstLine="720"/>
        <w:jc w:val="both"/>
        <w:rPr>
          <w:rFonts w:ascii="Times New Roman" w:hAnsi="Times New Roman" w:cs="Times New Roman"/>
          <w:sz w:val="28"/>
          <w:szCs w:val="28"/>
        </w:rPr>
      </w:pPr>
      <w:r w:rsidRPr="00CE1D62">
        <w:rPr>
          <w:rFonts w:ascii="Times New Roman" w:eastAsia="Times New Roman" w:hAnsi="Times New Roman" w:cs="Times New Roman"/>
          <w:bCs/>
          <w:kern w:val="28"/>
          <w:sz w:val="28"/>
          <w:szCs w:val="28"/>
          <w:lang w:eastAsia="hi-IN" w:bidi="hi-IN"/>
        </w:rPr>
        <w:t xml:space="preserve">- </w:t>
      </w:r>
      <w:r w:rsidRPr="00CE1D62">
        <w:rPr>
          <w:rFonts w:ascii="Times New Roman" w:hAnsi="Times New Roman" w:cs="Times New Roman"/>
          <w:sz w:val="28"/>
          <w:szCs w:val="28"/>
        </w:rPr>
        <w:t>Thẩm quyền ban hành/triển khai:</w:t>
      </w:r>
    </w:p>
    <w:p w14:paraId="59229BE7" w14:textId="77777777" w:rsidR="0015686F" w:rsidRPr="00CE1D62" w:rsidRDefault="0015686F" w:rsidP="000653CE">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Thẩm quyền ban hành: Thủ tướng Chính phủ;</w:t>
      </w:r>
    </w:p>
    <w:p w14:paraId="1FC3D3F2" w14:textId="77777777" w:rsidR="0015686F" w:rsidRPr="00CE1D62" w:rsidRDefault="0015686F"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hAnsi="Times New Roman" w:cs="Times New Roman"/>
          <w:sz w:val="28"/>
          <w:szCs w:val="28"/>
        </w:rPr>
        <w:t>+ Thẩm quyền triển khai: Sở Tài chính chủ trì triển khai.</w:t>
      </w:r>
    </w:p>
    <w:p w14:paraId="36A6BB63" w14:textId="77777777" w:rsidR="00844369" w:rsidRPr="00CE1D62" w:rsidRDefault="0015686F" w:rsidP="000653CE">
      <w:pPr>
        <w:spacing w:before="120" w:after="0" w:line="240" w:lineRule="auto"/>
        <w:ind w:firstLine="720"/>
        <w:jc w:val="both"/>
        <w:rPr>
          <w:rFonts w:ascii="Times New Roman" w:eastAsia="Times New Roman" w:hAnsi="Times New Roman" w:cs="Times New Roman"/>
          <w:kern w:val="1"/>
          <w:sz w:val="28"/>
          <w:szCs w:val="28"/>
          <w:lang w:val="vi-VN" w:eastAsia="hi-IN" w:bidi="hi-IN"/>
        </w:rPr>
      </w:pPr>
      <w:r w:rsidRPr="00CE1D62">
        <w:rPr>
          <w:rFonts w:ascii="Times New Roman" w:eastAsia="Times New Roman" w:hAnsi="Times New Roman" w:cs="Times New Roman"/>
          <w:b/>
          <w:kern w:val="1"/>
          <w:sz w:val="28"/>
          <w:szCs w:val="28"/>
          <w:lang w:eastAsia="hi-IN" w:bidi="hi-IN"/>
        </w:rPr>
        <w:t>6.2.</w:t>
      </w:r>
      <w:r w:rsidR="000653CE" w:rsidRPr="00CE1D62">
        <w:rPr>
          <w:rFonts w:ascii="Times New Roman" w:eastAsia="Times New Roman" w:hAnsi="Times New Roman" w:cs="Times New Roman"/>
          <w:kern w:val="1"/>
          <w:sz w:val="28"/>
          <w:szCs w:val="28"/>
          <w:lang w:val="vi-VN" w:eastAsia="hi-IN" w:bidi="hi-IN"/>
        </w:rPr>
        <w:t xml:space="preserve"> </w:t>
      </w:r>
      <w:r w:rsidR="00844369" w:rsidRPr="00CE1D62">
        <w:rPr>
          <w:rFonts w:ascii="Times New Roman" w:eastAsia="Times New Roman" w:hAnsi="Times New Roman" w:cs="Times New Roman"/>
          <w:kern w:val="1"/>
          <w:sz w:val="28"/>
          <w:szCs w:val="28"/>
          <w:lang w:val="vi-VN" w:eastAsia="hi-IN" w:bidi="hi-IN"/>
        </w:rPr>
        <w:t>Ban hành và triển khai Đề án Chuyển đổi kép</w:t>
      </w:r>
    </w:p>
    <w:p w14:paraId="356FA1F4" w14:textId="77777777" w:rsidR="000653CE" w:rsidRPr="00CE1D62" w:rsidRDefault="00844369" w:rsidP="000653CE">
      <w:pPr>
        <w:spacing w:before="120" w:after="0" w:line="240" w:lineRule="auto"/>
        <w:ind w:firstLine="720"/>
        <w:jc w:val="both"/>
        <w:rPr>
          <w:rFonts w:ascii="Times New Roman" w:eastAsia="Times New Roman" w:hAnsi="Times New Roman" w:cs="Times New Roman"/>
          <w:kern w:val="1"/>
          <w:sz w:val="28"/>
          <w:szCs w:val="28"/>
          <w:lang w:val="vi-VN" w:eastAsia="hi-IN" w:bidi="hi-IN"/>
        </w:rPr>
      </w:pPr>
      <w:r w:rsidRPr="00CE1D62">
        <w:rPr>
          <w:rFonts w:ascii="Times New Roman" w:eastAsia="Times New Roman" w:hAnsi="Times New Roman" w:cs="Times New Roman"/>
          <w:kern w:val="1"/>
          <w:sz w:val="28"/>
          <w:szCs w:val="28"/>
          <w:lang w:eastAsia="hi-IN" w:bidi="hi-IN"/>
        </w:rPr>
        <w:t xml:space="preserve">- Nội dung: </w:t>
      </w:r>
      <w:r w:rsidR="000653CE" w:rsidRPr="00CE1D62">
        <w:rPr>
          <w:rFonts w:ascii="Times New Roman" w:eastAsia="Times New Roman" w:hAnsi="Times New Roman" w:cs="Times New Roman"/>
          <w:kern w:val="1"/>
          <w:sz w:val="28"/>
          <w:szCs w:val="28"/>
          <w:lang w:val="vi-VN" w:eastAsia="hi-IN" w:bidi="hi-IN"/>
        </w:rPr>
        <w:t xml:space="preserve">Ban hành và triển khai Đề án Chuyển đổi kép: Chuyển đổi số, chuyển đổi xanh Khu Công nghệ cao hướng đến mô hình phát thải ròng bằng 0 đầu tiên trên cả nước. </w:t>
      </w:r>
    </w:p>
    <w:p w14:paraId="16A4D114" w14:textId="77777777" w:rsidR="000653CE" w:rsidRPr="00CE1D62" w:rsidRDefault="00844369"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Quý III/2025</w:t>
      </w:r>
    </w:p>
    <w:p w14:paraId="4BF5B206" w14:textId="77777777" w:rsidR="000653CE" w:rsidRPr="00CE1D62" w:rsidRDefault="00844369"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 xml:space="preserve">- </w:t>
      </w:r>
      <w:r w:rsidR="000653CE" w:rsidRPr="00CE1D62">
        <w:rPr>
          <w:rFonts w:ascii="Times New Roman" w:eastAsia="Times New Roman" w:hAnsi="Times New Roman" w:cs="Times New Roman"/>
          <w:bCs/>
          <w:spacing w:val="-4"/>
          <w:kern w:val="28"/>
          <w:sz w:val="28"/>
          <w:szCs w:val="28"/>
          <w:lang w:val="vi-VN" w:eastAsia="hi-IN" w:bidi="hi-IN"/>
        </w:rPr>
        <w:t xml:space="preserve">Kết quả/sản phẩm: Đề án </w:t>
      </w:r>
      <w:r w:rsidR="000653CE" w:rsidRPr="00CE1D62">
        <w:rPr>
          <w:rFonts w:ascii="Times New Roman" w:eastAsia="Times New Roman" w:hAnsi="Times New Roman" w:cs="Times New Roman"/>
          <w:kern w:val="1"/>
          <w:sz w:val="28"/>
          <w:szCs w:val="28"/>
          <w:lang w:val="vi-VN" w:eastAsia="hi-IN" w:bidi="hi-IN"/>
        </w:rPr>
        <w:t>Chuyển đổi kép “Chuyển đổi số, chuyển đổi xanh Khu Công nghệ cao hướng đến mô hình phát thải ròng bằng 0 được ban hành”.</w:t>
      </w:r>
    </w:p>
    <w:p w14:paraId="2BBB6E24" w14:textId="77777777" w:rsidR="000653CE" w:rsidRPr="00CE1D62" w:rsidRDefault="00844369"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Ban Quản lý Khu Công nghệ cao.</w:t>
      </w:r>
    </w:p>
    <w:p w14:paraId="507D2C60" w14:textId="77777777" w:rsidR="000653CE" w:rsidRPr="00CE1D62" w:rsidRDefault="00844369"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Sở KH&amp;CN, các Sở ngành, tổ chức có liên quan.</w:t>
      </w:r>
    </w:p>
    <w:p w14:paraId="6D1C3BC9" w14:textId="77777777" w:rsidR="00844369" w:rsidRPr="00CE1D62" w:rsidRDefault="00844369"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hAnsi="Times New Roman" w:cs="Times New Roman"/>
          <w:sz w:val="28"/>
          <w:szCs w:val="28"/>
        </w:rPr>
        <w:t>- Thẩm quyền ban hành/triển khai: Ủy ban nhân dân Thành phố Hồ Chí Minh ban hành Đề án.</w:t>
      </w:r>
    </w:p>
    <w:p w14:paraId="6F2E70D9" w14:textId="77777777" w:rsidR="00844369" w:rsidRPr="00CE1D62" w:rsidRDefault="00844369" w:rsidP="000653CE">
      <w:pPr>
        <w:spacing w:before="120" w:after="0" w:line="240" w:lineRule="auto"/>
        <w:ind w:firstLine="720"/>
        <w:jc w:val="both"/>
        <w:rPr>
          <w:rFonts w:ascii="Times New Roman" w:eastAsia="DejaVu Sans" w:hAnsi="Times New Roman" w:cs="Times New Roman"/>
          <w:kern w:val="1"/>
          <w:sz w:val="28"/>
          <w:szCs w:val="28"/>
          <w:lang w:eastAsia="hi-IN" w:bidi="hi-IN"/>
        </w:rPr>
      </w:pPr>
      <w:r w:rsidRPr="00CE1D62">
        <w:rPr>
          <w:rFonts w:ascii="Times New Roman" w:eastAsia="DejaVu Sans" w:hAnsi="Times New Roman" w:cs="Times New Roman"/>
          <w:b/>
          <w:kern w:val="1"/>
          <w:sz w:val="28"/>
          <w:szCs w:val="28"/>
          <w:lang w:eastAsia="hi-IN" w:bidi="hi-IN"/>
        </w:rPr>
        <w:t>6.3.</w:t>
      </w:r>
      <w:r w:rsidRPr="00CE1D62">
        <w:rPr>
          <w:rFonts w:ascii="Times New Roman" w:eastAsia="DejaVu Sans" w:hAnsi="Times New Roman" w:cs="Times New Roman"/>
          <w:kern w:val="1"/>
          <w:sz w:val="28"/>
          <w:szCs w:val="28"/>
          <w:lang w:eastAsia="hi-IN" w:bidi="hi-IN"/>
        </w:rPr>
        <w:t xml:space="preserve"> </w:t>
      </w:r>
      <w:r w:rsidRPr="00CE1D62">
        <w:rPr>
          <w:rFonts w:ascii="Times New Roman" w:eastAsia="DejaVu Sans" w:hAnsi="Times New Roman" w:cs="Times New Roman"/>
          <w:kern w:val="1"/>
          <w:sz w:val="28"/>
          <w:szCs w:val="28"/>
          <w:lang w:val="vi-VN" w:eastAsia="hi-IN" w:bidi="hi-IN"/>
        </w:rPr>
        <w:t xml:space="preserve">Triển khai các chính sách phát triển công nghiệp bán dẫn theo Kế hoạch số 1231/KH-UBND </w:t>
      </w:r>
      <w:r w:rsidRPr="00CE1D62">
        <w:rPr>
          <w:rFonts w:ascii="Times New Roman" w:eastAsia="DejaVu Sans" w:hAnsi="Times New Roman" w:cs="Times New Roman"/>
          <w:kern w:val="1"/>
          <w:sz w:val="28"/>
          <w:szCs w:val="28"/>
          <w:lang w:eastAsia="hi-IN" w:bidi="hi-IN"/>
        </w:rPr>
        <w:t xml:space="preserve">ngày </w:t>
      </w:r>
      <w:r w:rsidR="00432C37" w:rsidRPr="00CE1D62">
        <w:rPr>
          <w:rFonts w:ascii="Times New Roman" w:eastAsia="DejaVu Sans" w:hAnsi="Times New Roman" w:cs="Times New Roman"/>
          <w:kern w:val="1"/>
          <w:sz w:val="28"/>
          <w:szCs w:val="28"/>
          <w:lang w:val="vi-VN" w:eastAsia="hi-IN" w:bidi="hi-IN"/>
        </w:rPr>
        <w:t xml:space="preserve">24 tháng 02 năm </w:t>
      </w:r>
      <w:r w:rsidR="00432C37" w:rsidRPr="00CE1D62">
        <w:rPr>
          <w:rFonts w:ascii="Times New Roman" w:eastAsia="DejaVu Sans" w:hAnsi="Times New Roman" w:cs="Times New Roman"/>
          <w:kern w:val="1"/>
          <w:sz w:val="28"/>
          <w:szCs w:val="28"/>
          <w:lang w:eastAsia="hi-IN" w:bidi="hi-IN"/>
        </w:rPr>
        <w:t>2025 của Ủy ban nhân dân Thành phố Hồ Chí Minh</w:t>
      </w:r>
    </w:p>
    <w:p w14:paraId="63AC2526" w14:textId="77777777" w:rsidR="00844369" w:rsidRPr="00CE1D62" w:rsidRDefault="00844369" w:rsidP="000653CE">
      <w:pPr>
        <w:spacing w:before="120" w:after="0" w:line="240" w:lineRule="auto"/>
        <w:ind w:firstLine="720"/>
        <w:jc w:val="both"/>
        <w:rPr>
          <w:rFonts w:ascii="Times New Roman" w:eastAsia="DejaVu Sans" w:hAnsi="Times New Roman" w:cs="Times New Roman"/>
          <w:kern w:val="1"/>
          <w:sz w:val="28"/>
          <w:szCs w:val="28"/>
          <w:lang w:val="vi-VN" w:eastAsia="hi-IN" w:bidi="hi-IN"/>
        </w:rPr>
      </w:pPr>
      <w:r w:rsidRPr="00CE1D62">
        <w:rPr>
          <w:rFonts w:ascii="Times New Roman" w:eastAsia="DejaVu Sans" w:hAnsi="Times New Roman" w:cs="Times New Roman"/>
          <w:kern w:val="1"/>
          <w:sz w:val="28"/>
          <w:szCs w:val="28"/>
          <w:lang w:eastAsia="hi-IN" w:bidi="hi-IN"/>
        </w:rPr>
        <w:t>- Nội dung:</w:t>
      </w:r>
      <w:r w:rsidR="000653CE" w:rsidRPr="00CE1D62">
        <w:rPr>
          <w:rFonts w:ascii="Times New Roman" w:eastAsia="DejaVu Sans" w:hAnsi="Times New Roman" w:cs="Times New Roman"/>
          <w:kern w:val="1"/>
          <w:sz w:val="28"/>
          <w:szCs w:val="28"/>
          <w:lang w:val="vi-VN" w:eastAsia="hi-IN" w:bidi="hi-IN"/>
        </w:rPr>
        <w:t xml:space="preserve"> </w:t>
      </w:r>
    </w:p>
    <w:p w14:paraId="5E1A076F" w14:textId="77777777" w:rsidR="00844369" w:rsidRPr="00CE1D62" w:rsidRDefault="00432C37" w:rsidP="000653CE">
      <w:pPr>
        <w:spacing w:before="120" w:after="0" w:line="240" w:lineRule="auto"/>
        <w:ind w:firstLine="720"/>
        <w:jc w:val="both"/>
        <w:rPr>
          <w:rFonts w:ascii="Times New Roman" w:eastAsia="DejaVu Sans" w:hAnsi="Times New Roman" w:cs="Times New Roman"/>
          <w:kern w:val="1"/>
          <w:sz w:val="28"/>
          <w:szCs w:val="28"/>
          <w:lang w:eastAsia="hi-IN" w:bidi="hi-IN"/>
        </w:rPr>
      </w:pPr>
      <w:r w:rsidRPr="00CE1D62">
        <w:rPr>
          <w:rFonts w:ascii="Times New Roman" w:eastAsia="DejaVu Sans" w:hAnsi="Times New Roman" w:cs="Times New Roman"/>
          <w:kern w:val="1"/>
          <w:sz w:val="28"/>
          <w:szCs w:val="28"/>
          <w:lang w:eastAsia="hi-IN" w:bidi="hi-IN"/>
        </w:rPr>
        <w:t>+</w:t>
      </w:r>
      <w:r w:rsidR="00844369" w:rsidRPr="00CE1D62">
        <w:rPr>
          <w:rFonts w:ascii="Times New Roman" w:eastAsia="DejaVu Sans" w:hAnsi="Times New Roman" w:cs="Times New Roman"/>
          <w:kern w:val="1"/>
          <w:sz w:val="28"/>
          <w:szCs w:val="28"/>
          <w:lang w:eastAsia="hi-IN" w:bidi="hi-IN"/>
        </w:rPr>
        <w:t xml:space="preserve"> Ban hành Kế hoạch triển khai năm 2025.</w:t>
      </w:r>
    </w:p>
    <w:p w14:paraId="279C04FE" w14:textId="77777777" w:rsidR="000653CE" w:rsidRPr="00CE1D62" w:rsidRDefault="00432C37" w:rsidP="000653CE">
      <w:pPr>
        <w:spacing w:before="120" w:after="0" w:line="240" w:lineRule="auto"/>
        <w:ind w:firstLine="720"/>
        <w:jc w:val="both"/>
        <w:rPr>
          <w:rFonts w:ascii="Times New Roman" w:eastAsia="DejaVu Sans" w:hAnsi="Times New Roman" w:cs="Times New Roman"/>
          <w:kern w:val="1"/>
          <w:sz w:val="28"/>
          <w:szCs w:val="28"/>
          <w:lang w:val="vi-VN" w:eastAsia="hi-IN" w:bidi="hi-IN"/>
        </w:rPr>
      </w:pPr>
      <w:r w:rsidRPr="00CE1D62">
        <w:rPr>
          <w:rFonts w:ascii="Times New Roman" w:eastAsia="DejaVu Sans" w:hAnsi="Times New Roman" w:cs="Times New Roman"/>
          <w:kern w:val="1"/>
          <w:sz w:val="28"/>
          <w:szCs w:val="28"/>
          <w:lang w:eastAsia="hi-IN" w:bidi="hi-IN"/>
        </w:rPr>
        <w:lastRenderedPageBreak/>
        <w:t>+</w:t>
      </w:r>
      <w:r w:rsidR="00844369" w:rsidRPr="00CE1D62">
        <w:rPr>
          <w:rFonts w:ascii="Times New Roman" w:eastAsia="DejaVu Sans" w:hAnsi="Times New Roman" w:cs="Times New Roman"/>
          <w:kern w:val="1"/>
          <w:sz w:val="28"/>
          <w:szCs w:val="28"/>
          <w:lang w:eastAsia="hi-IN" w:bidi="hi-IN"/>
        </w:rPr>
        <w:t xml:space="preserve"> </w:t>
      </w:r>
      <w:r w:rsidR="000653CE" w:rsidRPr="00CE1D62">
        <w:rPr>
          <w:rFonts w:ascii="Times New Roman" w:eastAsia="DejaVu Sans" w:hAnsi="Times New Roman" w:cs="Times New Roman"/>
          <w:kern w:val="1"/>
          <w:sz w:val="28"/>
          <w:szCs w:val="28"/>
          <w:lang w:val="vi-VN" w:eastAsia="hi-IN" w:bidi="hi-IN"/>
        </w:rPr>
        <w:t xml:space="preserve">Hoàn thiện và triển khai các </w:t>
      </w:r>
      <w:r w:rsidR="00844369" w:rsidRPr="00CE1D62">
        <w:rPr>
          <w:rFonts w:ascii="Times New Roman" w:eastAsia="DejaVu Sans" w:hAnsi="Times New Roman" w:cs="Times New Roman"/>
          <w:kern w:val="1"/>
          <w:sz w:val="28"/>
          <w:szCs w:val="28"/>
          <w:lang w:eastAsia="hi-IN" w:bidi="hi-IN"/>
        </w:rPr>
        <w:t xml:space="preserve">cơ chế, </w:t>
      </w:r>
      <w:r w:rsidR="000653CE" w:rsidRPr="00CE1D62">
        <w:rPr>
          <w:rFonts w:ascii="Times New Roman" w:eastAsia="DejaVu Sans" w:hAnsi="Times New Roman" w:cs="Times New Roman"/>
          <w:kern w:val="1"/>
          <w:sz w:val="28"/>
          <w:szCs w:val="28"/>
          <w:lang w:val="vi-VN" w:eastAsia="hi-IN" w:bidi="hi-IN"/>
        </w:rPr>
        <w:t>chính sách phát triển công nghiệp bán dẫn theo Kế hoạch số 1231/KH-UBND, đặc biệt chú trọng đến việc đào tạo nguồn nhân lực, hợp tác với các tập đoàn công nghệ lớn để phát triển hệ sinh thái công nghiệp bán dẫn tại Thành phố.</w:t>
      </w:r>
    </w:p>
    <w:p w14:paraId="27784BAF" w14:textId="77777777" w:rsidR="000653CE" w:rsidRPr="00CE1D62" w:rsidRDefault="00432C37"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tháng 6 - 8/2025</w:t>
      </w:r>
    </w:p>
    <w:p w14:paraId="4CFC3005" w14:textId="77777777" w:rsidR="000653CE" w:rsidRPr="00CE1D62" w:rsidRDefault="00432C37"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 xml:space="preserve">- </w:t>
      </w:r>
      <w:r w:rsidR="000653CE" w:rsidRPr="00CE1D62">
        <w:rPr>
          <w:rFonts w:ascii="Times New Roman" w:eastAsia="Times New Roman" w:hAnsi="Times New Roman" w:cs="Times New Roman"/>
          <w:bCs/>
          <w:spacing w:val="-4"/>
          <w:kern w:val="28"/>
          <w:sz w:val="28"/>
          <w:szCs w:val="28"/>
          <w:lang w:val="vi-VN" w:eastAsia="hi-IN" w:bidi="hi-IN"/>
        </w:rPr>
        <w:t>Kết quả/sản phẩm: kết quả triển khai theo Kế hoạch</w:t>
      </w:r>
    </w:p>
    <w:p w14:paraId="01CB198B" w14:textId="77777777" w:rsidR="000653CE" w:rsidRPr="00CE1D62" w:rsidRDefault="00432C37"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Sở KH&amp;CN.</w:t>
      </w:r>
    </w:p>
    <w:p w14:paraId="679FA849" w14:textId="77777777" w:rsidR="000653CE" w:rsidRPr="00CE1D62" w:rsidRDefault="00432C37" w:rsidP="000653CE">
      <w:pPr>
        <w:spacing w:before="120" w:after="0" w:line="240" w:lineRule="auto"/>
        <w:ind w:firstLine="720"/>
        <w:jc w:val="both"/>
        <w:rPr>
          <w:rFonts w:ascii="Times New Roman" w:eastAsia="Times New Roman" w:hAnsi="Times New Roman" w:cs="Times New Roman"/>
          <w:bCs/>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BQL KCNC, các Sở ngành, tổ chức có liên quan.</w:t>
      </w:r>
    </w:p>
    <w:p w14:paraId="7307DA9A" w14:textId="77777777" w:rsidR="00432C37" w:rsidRDefault="00432C37" w:rsidP="00432C37">
      <w:pPr>
        <w:spacing w:before="120" w:after="0" w:line="240" w:lineRule="auto"/>
        <w:ind w:firstLine="567"/>
        <w:jc w:val="both"/>
        <w:rPr>
          <w:ins w:id="17" w:author="le" w:date="2025-07-09T10:08:00Z" w16du:dateUtc="2025-07-09T03:08:00Z"/>
          <w:rFonts w:ascii="Times New Roman" w:hAnsi="Times New Roman" w:cs="Times New Roman"/>
          <w:sz w:val="28"/>
          <w:szCs w:val="28"/>
        </w:rPr>
      </w:pPr>
      <w:r w:rsidRPr="00CE1D62">
        <w:rPr>
          <w:rFonts w:ascii="Times New Roman" w:hAnsi="Times New Roman" w:cs="Times New Roman"/>
          <w:sz w:val="28"/>
          <w:szCs w:val="28"/>
        </w:rPr>
        <w:t>- Thẩm quyền ban hành/triển khai: Ủy ban nhân dân Thành phố Hồ Chí Minh ban hành Kế hoạch; Ủy ban nhân dân Thành phố Hồ Chí Minh, Hội đồng nhân dân Thành phố Hồ Chí Minh ban hành các cơ chế, chính sách thuộc thẩm quyền có liên quan.</w:t>
      </w:r>
    </w:p>
    <w:p w14:paraId="2A602B40" w14:textId="0203ED7B" w:rsidR="00C77072" w:rsidRPr="00C77072" w:rsidRDefault="00C77072" w:rsidP="00432C37">
      <w:pPr>
        <w:spacing w:before="120" w:after="0" w:line="240" w:lineRule="auto"/>
        <w:ind w:firstLine="567"/>
        <w:jc w:val="both"/>
        <w:rPr>
          <w:ins w:id="18" w:author="le" w:date="2025-07-09T10:10:00Z" w16du:dateUtc="2025-07-09T03:10:00Z"/>
          <w:rFonts w:ascii="Times New Roman" w:hAnsi="Times New Roman" w:cs="Times New Roman"/>
          <w:sz w:val="28"/>
          <w:szCs w:val="28"/>
          <w:rPrChange w:id="19" w:author="le" w:date="2025-07-09T10:11:00Z" w16du:dateUtc="2025-07-09T03:11:00Z">
            <w:rPr>
              <w:ins w:id="20" w:author="le" w:date="2025-07-09T10:10:00Z" w16du:dateUtc="2025-07-09T03:10:00Z"/>
              <w:rFonts w:ascii="Times New Roman" w:hAnsi="Times New Roman" w:cs="Times New Roman"/>
              <w:sz w:val="26"/>
              <w:szCs w:val="26"/>
            </w:rPr>
          </w:rPrChange>
        </w:rPr>
      </w:pPr>
      <w:ins w:id="21" w:author="le" w:date="2025-07-09T10:10:00Z" w16du:dateUtc="2025-07-09T03:10:00Z">
        <w:r w:rsidRPr="00C77072">
          <w:rPr>
            <w:rFonts w:ascii="Times New Roman" w:eastAsia="Times New Roman" w:hAnsi="Times New Roman" w:cs="Times New Roman"/>
            <w:bCs/>
            <w:spacing w:val="-4"/>
            <w:kern w:val="28"/>
            <w:sz w:val="28"/>
            <w:szCs w:val="28"/>
            <w:lang w:eastAsia="hi-IN" w:bidi="hi-IN"/>
          </w:rPr>
          <w:t xml:space="preserve">6.4. </w:t>
        </w:r>
        <w:r w:rsidRPr="00C77072">
          <w:rPr>
            <w:rFonts w:ascii="Times New Roman" w:hAnsi="Times New Roman" w:cs="Times New Roman"/>
            <w:sz w:val="28"/>
            <w:szCs w:val="28"/>
            <w:rPrChange w:id="22" w:author="le" w:date="2025-07-09T10:11:00Z" w16du:dateUtc="2025-07-09T03:11:00Z">
              <w:rPr>
                <w:rFonts w:ascii="Times New Roman" w:hAnsi="Times New Roman" w:cs="Times New Roman"/>
                <w:sz w:val="26"/>
                <w:szCs w:val="26"/>
              </w:rPr>
            </w:rPrChange>
          </w:rPr>
          <w:t>Thúc đẩy hoạt động phát triển khoa học, công nghệ, đổi mới sáng tạo và chuyển đổi số thông qua việc sử dụng Quỹ phát triển khoa học và công nghệ của doanh nghiệp</w:t>
        </w:r>
      </w:ins>
    </w:p>
    <w:p w14:paraId="2E7D703E" w14:textId="2E9DAE15" w:rsidR="00C77072" w:rsidRDefault="00C77072" w:rsidP="00432C37">
      <w:pPr>
        <w:spacing w:before="120" w:after="0" w:line="240" w:lineRule="auto"/>
        <w:ind w:firstLine="567"/>
        <w:jc w:val="both"/>
        <w:rPr>
          <w:ins w:id="23" w:author="le" w:date="2025-07-09T10:13:00Z" w16du:dateUtc="2025-07-09T03:13:00Z"/>
          <w:rFonts w:ascii="Times New Roman" w:hAnsi="Times New Roman" w:cs="Times New Roman"/>
          <w:sz w:val="28"/>
          <w:szCs w:val="28"/>
        </w:rPr>
      </w:pPr>
      <w:ins w:id="24" w:author="le" w:date="2025-07-09T10:11:00Z" w16du:dateUtc="2025-07-09T03:11:00Z">
        <w:r>
          <w:rPr>
            <w:rFonts w:ascii="Times New Roman" w:eastAsia="Times New Roman" w:hAnsi="Times New Roman" w:cs="Times New Roman"/>
            <w:bCs/>
            <w:spacing w:val="-4"/>
            <w:kern w:val="28"/>
            <w:sz w:val="28"/>
            <w:szCs w:val="28"/>
            <w:lang w:eastAsia="hi-IN" w:bidi="hi-IN"/>
          </w:rPr>
          <w:t xml:space="preserve">- Nội </w:t>
        </w:r>
      </w:ins>
      <w:ins w:id="25" w:author="le" w:date="2025-07-09T10:12:00Z" w16du:dateUtc="2025-07-09T03:12:00Z">
        <w:r>
          <w:rPr>
            <w:rFonts w:ascii="Times New Roman" w:eastAsia="Times New Roman" w:hAnsi="Times New Roman" w:cs="Times New Roman"/>
            <w:bCs/>
            <w:spacing w:val="-4"/>
            <w:kern w:val="28"/>
            <w:sz w:val="28"/>
            <w:szCs w:val="28"/>
            <w:lang w:eastAsia="hi-IN" w:bidi="hi-IN"/>
          </w:rPr>
          <w:t>dung: Ban hành và triển khai Kế hoạch “</w:t>
        </w:r>
        <w:r w:rsidRPr="00CD6D90">
          <w:rPr>
            <w:rFonts w:ascii="Times New Roman" w:hAnsi="Times New Roman" w:cs="Times New Roman"/>
            <w:sz w:val="28"/>
            <w:szCs w:val="28"/>
          </w:rPr>
          <w:t>Thúc đẩy hoạt động phát triển khoa học, công nghệ, đổi mới sáng tạo và chuyển đổi số thông qua việc sử dụng Quỹ phát triển khoa học và công nghệ của doanh nghiệp</w:t>
        </w:r>
        <w:r>
          <w:rPr>
            <w:rFonts w:ascii="Times New Roman" w:hAnsi="Times New Roman" w:cs="Times New Roman"/>
            <w:sz w:val="28"/>
            <w:szCs w:val="28"/>
          </w:rPr>
          <w:t>”</w:t>
        </w:r>
      </w:ins>
      <w:ins w:id="26" w:author="le" w:date="2025-07-09T10:13:00Z" w16du:dateUtc="2025-07-09T03:13:00Z">
        <w:r>
          <w:rPr>
            <w:rFonts w:ascii="Times New Roman" w:hAnsi="Times New Roman" w:cs="Times New Roman"/>
            <w:sz w:val="28"/>
            <w:szCs w:val="28"/>
          </w:rPr>
          <w:t>.</w:t>
        </w:r>
      </w:ins>
    </w:p>
    <w:p w14:paraId="2CF18BDF" w14:textId="7E0D9168" w:rsidR="00C77072" w:rsidRDefault="00C77072" w:rsidP="00432C37">
      <w:pPr>
        <w:spacing w:before="120" w:after="0" w:line="240" w:lineRule="auto"/>
        <w:ind w:firstLine="567"/>
        <w:jc w:val="both"/>
        <w:rPr>
          <w:ins w:id="27" w:author="le" w:date="2025-07-09T10:13:00Z" w16du:dateUtc="2025-07-09T03:13:00Z"/>
          <w:rFonts w:ascii="Times New Roman" w:hAnsi="Times New Roman" w:cs="Times New Roman"/>
          <w:sz w:val="28"/>
          <w:szCs w:val="28"/>
        </w:rPr>
      </w:pPr>
      <w:ins w:id="28" w:author="le" w:date="2025-07-09T10:13:00Z" w16du:dateUtc="2025-07-09T03:13:00Z">
        <w:r w:rsidRPr="00404C36">
          <w:rPr>
            <w:rFonts w:ascii="Times New Roman" w:hAnsi="Times New Roman" w:cs="Times New Roman"/>
            <w:sz w:val="28"/>
            <w:szCs w:val="28"/>
          </w:rPr>
          <w:t>- Thời gian thực hiện: Quý IV/2025.</w:t>
        </w:r>
      </w:ins>
    </w:p>
    <w:p w14:paraId="2A90493C" w14:textId="6EDCECC2" w:rsidR="00C77072" w:rsidRDefault="00C77072" w:rsidP="00432C37">
      <w:pPr>
        <w:spacing w:before="120" w:after="0" w:line="240" w:lineRule="auto"/>
        <w:ind w:firstLine="567"/>
        <w:jc w:val="both"/>
        <w:rPr>
          <w:ins w:id="29" w:author="le" w:date="2025-07-09T10:14:00Z" w16du:dateUtc="2025-07-09T03:14:00Z"/>
          <w:rFonts w:ascii="Times New Roman" w:eastAsia="Times New Roman" w:hAnsi="Times New Roman" w:cs="Times New Roman"/>
          <w:bCs/>
          <w:spacing w:val="-8"/>
          <w:kern w:val="28"/>
          <w:sz w:val="28"/>
          <w:szCs w:val="28"/>
          <w:lang w:eastAsia="hi-IN" w:bidi="hi-IN"/>
        </w:rPr>
      </w:pPr>
      <w:ins w:id="30" w:author="le" w:date="2025-07-09T10:14:00Z" w16du:dateUtc="2025-07-09T03:14:00Z">
        <w:r w:rsidRPr="00CE1D62">
          <w:rPr>
            <w:rFonts w:ascii="Times New Roman" w:eastAsia="Times New Roman" w:hAnsi="Times New Roman" w:cs="Times New Roman"/>
            <w:bCs/>
            <w:spacing w:val="-8"/>
            <w:kern w:val="28"/>
            <w:sz w:val="28"/>
            <w:szCs w:val="28"/>
            <w:lang w:eastAsia="hi-IN" w:bidi="hi-IN"/>
          </w:rPr>
          <w:t>-</w:t>
        </w:r>
        <w:r w:rsidRPr="00CE1D62">
          <w:rPr>
            <w:rFonts w:ascii="Times New Roman" w:eastAsia="Times New Roman" w:hAnsi="Times New Roman" w:cs="Times New Roman"/>
            <w:bCs/>
            <w:spacing w:val="-8"/>
            <w:kern w:val="28"/>
            <w:sz w:val="28"/>
            <w:szCs w:val="28"/>
            <w:lang w:val="vi-VN" w:eastAsia="hi-IN" w:bidi="hi-IN"/>
          </w:rPr>
          <w:t xml:space="preserve"> Kết quả/sản phẩm:</w:t>
        </w:r>
        <w:r>
          <w:rPr>
            <w:rFonts w:ascii="Times New Roman" w:eastAsia="Times New Roman" w:hAnsi="Times New Roman" w:cs="Times New Roman"/>
            <w:bCs/>
            <w:spacing w:val="-8"/>
            <w:kern w:val="28"/>
            <w:sz w:val="28"/>
            <w:szCs w:val="28"/>
            <w:lang w:eastAsia="hi-IN" w:bidi="hi-IN"/>
          </w:rPr>
          <w:t xml:space="preserve"> Kế hoạch</w:t>
        </w:r>
      </w:ins>
      <w:ins w:id="31" w:author="le" w:date="2025-07-09T10:19:00Z" w16du:dateUtc="2025-07-09T03:19:00Z">
        <w:r w:rsidR="00D76C87">
          <w:rPr>
            <w:rFonts w:ascii="Times New Roman" w:eastAsia="Times New Roman" w:hAnsi="Times New Roman" w:cs="Times New Roman"/>
            <w:bCs/>
            <w:spacing w:val="-8"/>
            <w:kern w:val="28"/>
            <w:sz w:val="28"/>
            <w:szCs w:val="28"/>
            <w:lang w:eastAsia="hi-IN" w:bidi="hi-IN"/>
          </w:rPr>
          <w:t xml:space="preserve"> và kết quả triển khai thực hiện Kế hoạch</w:t>
        </w:r>
      </w:ins>
      <w:ins w:id="32" w:author="le" w:date="2025-07-09T10:14:00Z" w16du:dateUtc="2025-07-09T03:14:00Z">
        <w:r>
          <w:rPr>
            <w:rFonts w:ascii="Times New Roman" w:eastAsia="Times New Roman" w:hAnsi="Times New Roman" w:cs="Times New Roman"/>
            <w:bCs/>
            <w:spacing w:val="-8"/>
            <w:kern w:val="28"/>
            <w:sz w:val="28"/>
            <w:szCs w:val="28"/>
            <w:lang w:eastAsia="hi-IN" w:bidi="hi-IN"/>
          </w:rPr>
          <w:t>.</w:t>
        </w:r>
      </w:ins>
    </w:p>
    <w:p w14:paraId="2F20C4CF" w14:textId="11F25DBA" w:rsidR="00C77072" w:rsidRDefault="00C77072" w:rsidP="00432C37">
      <w:pPr>
        <w:spacing w:before="120" w:after="0" w:line="240" w:lineRule="auto"/>
        <w:ind w:firstLine="567"/>
        <w:jc w:val="both"/>
        <w:rPr>
          <w:ins w:id="33" w:author="le" w:date="2025-07-09T10:15:00Z" w16du:dateUtc="2025-07-09T03:15:00Z"/>
          <w:rFonts w:ascii="Times New Roman" w:hAnsi="Times New Roman" w:cs="Times New Roman"/>
          <w:sz w:val="28"/>
          <w:szCs w:val="28"/>
        </w:rPr>
      </w:pPr>
      <w:ins w:id="34" w:author="le" w:date="2025-07-09T10:14:00Z" w16du:dateUtc="2025-07-09T03:14:00Z">
        <w:r w:rsidRPr="00CE1D62">
          <w:rPr>
            <w:rFonts w:ascii="Times New Roman" w:hAnsi="Times New Roman" w:cs="Times New Roman"/>
            <w:sz w:val="28"/>
            <w:szCs w:val="28"/>
          </w:rPr>
          <w:t>- Cơ quan chủ trì, phối hợp:</w:t>
        </w:r>
        <w:r>
          <w:rPr>
            <w:rFonts w:ascii="Times New Roman" w:hAnsi="Times New Roman" w:cs="Times New Roman"/>
            <w:sz w:val="28"/>
            <w:szCs w:val="28"/>
          </w:rPr>
          <w:t xml:space="preserve"> </w:t>
        </w:r>
      </w:ins>
      <w:ins w:id="35" w:author="le" w:date="2025-07-09T10:15:00Z" w16du:dateUtc="2025-07-09T03:15:00Z">
        <w:r>
          <w:rPr>
            <w:rFonts w:ascii="Times New Roman" w:hAnsi="Times New Roman" w:cs="Times New Roman"/>
            <w:sz w:val="28"/>
            <w:szCs w:val="28"/>
          </w:rPr>
          <w:t>Sở Khoa học và Công nghệ chủ trì, phối hợp với các cơ quan, đơn vị liên quan.</w:t>
        </w:r>
      </w:ins>
    </w:p>
    <w:p w14:paraId="46C61A04" w14:textId="7508771E" w:rsidR="00C77072" w:rsidRPr="00C77072" w:rsidRDefault="00C77072" w:rsidP="00432C37">
      <w:pPr>
        <w:spacing w:before="120" w:after="0" w:line="240" w:lineRule="auto"/>
        <w:ind w:firstLine="567"/>
        <w:jc w:val="both"/>
        <w:rPr>
          <w:rFonts w:ascii="Times New Roman" w:eastAsia="Times New Roman" w:hAnsi="Times New Roman" w:cs="Times New Roman"/>
          <w:bCs/>
          <w:spacing w:val="-4"/>
          <w:kern w:val="28"/>
          <w:sz w:val="28"/>
          <w:szCs w:val="28"/>
          <w:lang w:eastAsia="hi-IN" w:bidi="hi-IN"/>
        </w:rPr>
      </w:pPr>
      <w:ins w:id="36" w:author="le" w:date="2025-07-09T10:15:00Z" w16du:dateUtc="2025-07-09T03:15:00Z">
        <w:r>
          <w:rPr>
            <w:rFonts w:ascii="Times New Roman" w:hAnsi="Times New Roman" w:cs="Times New Roman"/>
            <w:sz w:val="28"/>
            <w:szCs w:val="28"/>
          </w:rPr>
          <w:t xml:space="preserve">- </w:t>
        </w:r>
        <w:r w:rsidRPr="00CE1D62">
          <w:rPr>
            <w:rFonts w:ascii="Times New Roman" w:hAnsi="Times New Roman" w:cs="Times New Roman"/>
            <w:sz w:val="28"/>
            <w:szCs w:val="28"/>
          </w:rPr>
          <w:t>Thẩm quyền ban hành/triển khai:</w:t>
        </w:r>
        <w:r>
          <w:rPr>
            <w:rFonts w:ascii="Times New Roman" w:hAnsi="Times New Roman" w:cs="Times New Roman"/>
            <w:sz w:val="28"/>
            <w:szCs w:val="28"/>
          </w:rPr>
          <w:t xml:space="preserve"> </w:t>
        </w:r>
      </w:ins>
      <w:ins w:id="37" w:author="le" w:date="2025-07-09T10:18:00Z" w16du:dateUtc="2025-07-09T03:18:00Z">
        <w:r w:rsidR="00D76C87" w:rsidRPr="00CE1D62">
          <w:rPr>
            <w:rFonts w:ascii="Times New Roman" w:hAnsi="Times New Roman" w:cs="Times New Roman"/>
            <w:sz w:val="28"/>
            <w:szCs w:val="28"/>
          </w:rPr>
          <w:t>Ủy ban nhân dân Thành phố Hồ Chí Minh ban hành Kế hoạch</w:t>
        </w:r>
      </w:ins>
      <w:ins w:id="38" w:author="le" w:date="2025-07-09T10:19:00Z" w16du:dateUtc="2025-07-09T03:19:00Z">
        <w:r w:rsidR="00D76C87">
          <w:rPr>
            <w:rFonts w:ascii="Times New Roman" w:hAnsi="Times New Roman" w:cs="Times New Roman"/>
            <w:sz w:val="28"/>
            <w:szCs w:val="28"/>
          </w:rPr>
          <w:t>.</w:t>
        </w:r>
      </w:ins>
    </w:p>
    <w:p w14:paraId="0F5A2DE0" w14:textId="77777777" w:rsidR="000653CE" w:rsidRPr="00CE1D62" w:rsidRDefault="000653CE" w:rsidP="000653CE">
      <w:pPr>
        <w:spacing w:before="120" w:after="0" w:line="240" w:lineRule="auto"/>
        <w:ind w:firstLine="720"/>
        <w:jc w:val="both"/>
        <w:rPr>
          <w:rFonts w:ascii="Times New Roman" w:eastAsia="DejaVu Sans" w:hAnsi="Times New Roman" w:cs="Times New Roman"/>
          <w:kern w:val="1"/>
          <w:sz w:val="28"/>
          <w:szCs w:val="28"/>
          <w:lang w:val="vi-VN" w:eastAsia="hi-IN" w:bidi="hi-IN"/>
        </w:rPr>
      </w:pPr>
      <w:r w:rsidRPr="00CE1D62">
        <w:rPr>
          <w:rFonts w:ascii="Times New Roman" w:eastAsia="DejaVu Sans" w:hAnsi="Times New Roman" w:cs="Times New Roman"/>
          <w:b/>
          <w:kern w:val="1"/>
          <w:sz w:val="28"/>
          <w:szCs w:val="28"/>
          <w:lang w:val="vi-VN" w:eastAsia="hi-IN" w:bidi="hi-IN"/>
        </w:rPr>
        <w:t>7. Về tăng cường hợp tác quốc tế trong phát triển KH-CN, ĐMST và CĐS</w:t>
      </w:r>
      <w:r w:rsidRPr="00CE1D62">
        <w:rPr>
          <w:rFonts w:ascii="Times New Roman" w:eastAsia="DejaVu Sans" w:hAnsi="Times New Roman" w:cs="Times New Roman"/>
          <w:kern w:val="1"/>
          <w:sz w:val="28"/>
          <w:szCs w:val="28"/>
          <w:lang w:val="vi-VN" w:eastAsia="hi-IN" w:bidi="hi-IN"/>
        </w:rPr>
        <w:t xml:space="preserve"> </w:t>
      </w:r>
    </w:p>
    <w:p w14:paraId="119E9B75" w14:textId="77777777" w:rsidR="000653CE" w:rsidRPr="00CE1D62" w:rsidRDefault="000653CE" w:rsidP="00432C37">
      <w:pPr>
        <w:spacing w:before="120" w:after="0" w:line="240" w:lineRule="auto"/>
        <w:ind w:firstLine="720"/>
        <w:jc w:val="both"/>
        <w:rPr>
          <w:rFonts w:ascii="Times New Roman" w:eastAsia="DejaVu Sans" w:hAnsi="Times New Roman" w:cs="Times New Roman"/>
          <w:kern w:val="1"/>
          <w:sz w:val="28"/>
          <w:szCs w:val="28"/>
          <w:lang w:val="vi-VN" w:eastAsia="hi-IN" w:bidi="hi-IN"/>
        </w:rPr>
      </w:pPr>
      <w:r w:rsidRPr="00CE1D62">
        <w:rPr>
          <w:rFonts w:ascii="Times New Roman" w:eastAsia="DejaVu Sans" w:hAnsi="Times New Roman" w:cs="Times New Roman"/>
          <w:kern w:val="1"/>
          <w:sz w:val="28"/>
          <w:szCs w:val="28"/>
          <w:lang w:val="vi-VN" w:eastAsia="hi-IN" w:bidi="hi-IN"/>
        </w:rPr>
        <w:t>-</w:t>
      </w:r>
      <w:r w:rsidR="00432C37" w:rsidRPr="00CE1D62">
        <w:rPr>
          <w:rFonts w:ascii="Times New Roman" w:eastAsia="DejaVu Sans" w:hAnsi="Times New Roman" w:cs="Times New Roman"/>
          <w:kern w:val="1"/>
          <w:sz w:val="28"/>
          <w:szCs w:val="28"/>
          <w:lang w:eastAsia="hi-IN" w:bidi="hi-IN"/>
        </w:rPr>
        <w:t xml:space="preserve"> Nội dung:</w:t>
      </w:r>
      <w:r w:rsidRPr="00CE1D62">
        <w:rPr>
          <w:rFonts w:ascii="Times New Roman" w:eastAsia="DejaVu Sans" w:hAnsi="Times New Roman" w:cs="Times New Roman"/>
          <w:kern w:val="1"/>
          <w:sz w:val="28"/>
          <w:szCs w:val="28"/>
          <w:lang w:val="vi-VN" w:eastAsia="hi-IN" w:bidi="hi-IN"/>
        </w:rPr>
        <w:t xml:space="preserve"> Xây dựng nội dung</w:t>
      </w:r>
      <w:r w:rsidR="00432C37" w:rsidRPr="00CE1D62">
        <w:rPr>
          <w:rFonts w:ascii="Times New Roman" w:eastAsia="DejaVu Sans" w:hAnsi="Times New Roman" w:cs="Times New Roman"/>
          <w:kern w:val="1"/>
          <w:sz w:val="28"/>
          <w:szCs w:val="28"/>
          <w:lang w:eastAsia="hi-IN" w:bidi="hi-IN"/>
        </w:rPr>
        <w:t xml:space="preserve"> triển khai các hoạt động hợp tác có liên quan đã ký kết (</w:t>
      </w:r>
      <w:r w:rsidR="00432C37" w:rsidRPr="00CE1D62">
        <w:rPr>
          <w:rFonts w:ascii="Times New Roman" w:eastAsia="DejaVu Sans" w:hAnsi="Times New Roman" w:cs="Times New Roman"/>
          <w:kern w:val="1"/>
          <w:sz w:val="28"/>
          <w:szCs w:val="28"/>
          <w:lang w:val="vi-VN" w:eastAsia="hi-IN" w:bidi="hi-IN"/>
        </w:rPr>
        <w:t xml:space="preserve">NVIDIA, </w:t>
      </w:r>
      <w:r w:rsidR="00432C37" w:rsidRPr="00CE1D62">
        <w:rPr>
          <w:rFonts w:ascii="Times New Roman" w:eastAsia="DejaVu Sans" w:hAnsi="Times New Roman" w:cs="Times New Roman"/>
          <w:kern w:val="1"/>
          <w:sz w:val="28"/>
          <w:szCs w:val="28"/>
          <w:lang w:eastAsia="hi-IN" w:bidi="hi-IN"/>
        </w:rPr>
        <w:t>Công</w:t>
      </w:r>
      <w:r w:rsidR="00432C37" w:rsidRPr="00CE1D62">
        <w:rPr>
          <w:rStyle w:val="fontstyle01"/>
          <w:rFonts w:ascii="Times New Roman" w:hAnsi="Times New Roman" w:cs="Times New Roman"/>
          <w:sz w:val="28"/>
          <w:szCs w:val="28"/>
        </w:rPr>
        <w:t xml:space="preserve"> ty Advanced Micro Devices, FPT, …)</w:t>
      </w:r>
    </w:p>
    <w:p w14:paraId="0CBE8A02" w14:textId="77777777" w:rsidR="000653CE" w:rsidRPr="00CE1D62" w:rsidRDefault="00432C37"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Thời gian: cuối tháng 6</w:t>
      </w:r>
      <w:r w:rsidR="000653CE" w:rsidRPr="00CE1D62">
        <w:rPr>
          <w:rFonts w:ascii="Times New Roman" w:eastAsia="Times New Roman" w:hAnsi="Times New Roman" w:cs="Times New Roman"/>
          <w:bCs/>
          <w:spacing w:val="-4"/>
          <w:kern w:val="28"/>
          <w:sz w:val="28"/>
          <w:szCs w:val="28"/>
          <w:lang w:eastAsia="hi-IN" w:bidi="hi-IN"/>
        </w:rPr>
        <w:t xml:space="preserve"> đầu tháng 7</w:t>
      </w:r>
      <w:r w:rsidR="000653CE" w:rsidRPr="00CE1D62">
        <w:rPr>
          <w:rFonts w:ascii="Times New Roman" w:eastAsia="Times New Roman" w:hAnsi="Times New Roman" w:cs="Times New Roman"/>
          <w:bCs/>
          <w:spacing w:val="-4"/>
          <w:kern w:val="28"/>
          <w:sz w:val="28"/>
          <w:szCs w:val="28"/>
          <w:lang w:val="vi-VN" w:eastAsia="hi-IN" w:bidi="hi-IN"/>
        </w:rPr>
        <w:t>/2025</w:t>
      </w:r>
    </w:p>
    <w:p w14:paraId="04C1328A" w14:textId="77777777" w:rsidR="000653CE" w:rsidRPr="00CE1D62" w:rsidRDefault="00432C37" w:rsidP="000653CE">
      <w:pPr>
        <w:spacing w:before="120" w:after="0" w:line="240" w:lineRule="auto"/>
        <w:ind w:firstLine="720"/>
        <w:jc w:val="both"/>
        <w:rPr>
          <w:rFonts w:ascii="Times New Roman" w:eastAsia="Times New Roman" w:hAnsi="Times New Roman" w:cs="Times New Roman"/>
          <w:bCs/>
          <w:spacing w:val="-4"/>
          <w:kern w:val="28"/>
          <w:sz w:val="28"/>
          <w:szCs w:val="28"/>
          <w:lang w:val="vi-VN"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Kết quả/sản phẩm: MoU được ký kết và kết quả triển khai MoU</w:t>
      </w:r>
    </w:p>
    <w:p w14:paraId="02BC9A60" w14:textId="77777777" w:rsidR="000653CE" w:rsidRPr="00CE1D62" w:rsidRDefault="00432C37" w:rsidP="000653CE">
      <w:pPr>
        <w:spacing w:before="120" w:after="0" w:line="240" w:lineRule="auto"/>
        <w:ind w:firstLine="720"/>
        <w:jc w:val="both"/>
        <w:rPr>
          <w:rFonts w:ascii="Times New Roman" w:eastAsia="Times New Roman" w:hAnsi="Times New Roman" w:cs="Times New Roman"/>
          <w:bCs/>
          <w:spacing w:val="-4"/>
          <w:kern w:val="28"/>
          <w:sz w:val="28"/>
          <w:szCs w:val="28"/>
          <w:lang w:eastAsia="hi-IN" w:bidi="hi-IN"/>
        </w:rPr>
      </w:pPr>
      <w:r w:rsidRPr="00CE1D62">
        <w:rPr>
          <w:rFonts w:ascii="Times New Roman" w:eastAsia="Times New Roman" w:hAnsi="Times New Roman" w:cs="Times New Roman"/>
          <w:bCs/>
          <w:spacing w:val="-4"/>
          <w:kern w:val="28"/>
          <w:sz w:val="28"/>
          <w:szCs w:val="28"/>
          <w:lang w:eastAsia="hi-IN" w:bidi="hi-IN"/>
        </w:rPr>
        <w:t>-</w:t>
      </w:r>
      <w:r w:rsidR="000653CE" w:rsidRPr="00CE1D62">
        <w:rPr>
          <w:rFonts w:ascii="Times New Roman" w:eastAsia="Times New Roman" w:hAnsi="Times New Roman" w:cs="Times New Roman"/>
          <w:bCs/>
          <w:spacing w:val="-4"/>
          <w:kern w:val="28"/>
          <w:sz w:val="28"/>
          <w:szCs w:val="28"/>
          <w:lang w:val="vi-VN" w:eastAsia="hi-IN" w:bidi="hi-IN"/>
        </w:rPr>
        <w:t xml:space="preserve"> Cơ quan chủ trì: </w:t>
      </w:r>
      <w:r w:rsidR="00D311B0" w:rsidRPr="00CE1D62">
        <w:rPr>
          <w:rFonts w:ascii="Times New Roman" w:eastAsia="Times New Roman" w:hAnsi="Times New Roman" w:cs="Times New Roman"/>
          <w:bCs/>
          <w:spacing w:val="-4"/>
          <w:kern w:val="28"/>
          <w:sz w:val="28"/>
          <w:szCs w:val="28"/>
          <w:lang w:eastAsia="hi-IN" w:bidi="hi-IN"/>
        </w:rPr>
        <w:t>Sở Ngoại vụ</w:t>
      </w:r>
    </w:p>
    <w:p w14:paraId="187AF7DF" w14:textId="77777777" w:rsidR="000653CE" w:rsidRPr="00CE1D62" w:rsidRDefault="00432C37" w:rsidP="000653CE">
      <w:pPr>
        <w:spacing w:before="120" w:after="0" w:line="240" w:lineRule="auto"/>
        <w:ind w:firstLine="720"/>
        <w:jc w:val="both"/>
        <w:rPr>
          <w:rFonts w:ascii="Times New Roman" w:eastAsia="DejaVu Sans" w:hAnsi="Times New Roman" w:cs="Times New Roman"/>
          <w:spacing w:val="-4"/>
          <w:kern w:val="28"/>
          <w:sz w:val="28"/>
          <w:szCs w:val="28"/>
          <w:lang w:val="vi-VN" w:eastAsia="hi-IN" w:bidi="hi-IN"/>
        </w:rPr>
      </w:pPr>
      <w:r w:rsidRPr="00CE1D62">
        <w:rPr>
          <w:rFonts w:ascii="Times New Roman" w:eastAsia="Times New Roman" w:hAnsi="Times New Roman" w:cs="Times New Roman"/>
          <w:bCs/>
          <w:kern w:val="28"/>
          <w:sz w:val="28"/>
          <w:szCs w:val="28"/>
          <w:lang w:eastAsia="hi-IN" w:bidi="hi-IN"/>
        </w:rPr>
        <w:t>-</w:t>
      </w:r>
      <w:r w:rsidR="000653CE" w:rsidRPr="00CE1D62">
        <w:rPr>
          <w:rFonts w:ascii="Times New Roman" w:eastAsia="Times New Roman" w:hAnsi="Times New Roman" w:cs="Times New Roman"/>
          <w:bCs/>
          <w:kern w:val="28"/>
          <w:sz w:val="28"/>
          <w:szCs w:val="28"/>
          <w:lang w:val="vi-VN" w:eastAsia="hi-IN" w:bidi="hi-IN"/>
        </w:rPr>
        <w:t xml:space="preserve"> Cơ quan phối hợp: Trung tâm Xúc tiến Thương mại và Đầu tư, QTSC, Ban Quản lý Khu Công nghệ cao, ĐHQG TP.HCM, các Sở ngành, tổ chức có liên quan.</w:t>
      </w:r>
    </w:p>
    <w:p w14:paraId="4083D2D2" w14:textId="77777777" w:rsidR="000653CE" w:rsidRPr="00CE1D62" w:rsidRDefault="00675B51" w:rsidP="00675B51">
      <w:pPr>
        <w:spacing w:before="120" w:after="0" w:line="240" w:lineRule="auto"/>
        <w:ind w:firstLine="720"/>
        <w:jc w:val="both"/>
        <w:rPr>
          <w:rFonts w:ascii="Times New Roman" w:hAnsi="Times New Roman" w:cs="Times New Roman"/>
          <w:sz w:val="28"/>
          <w:szCs w:val="28"/>
        </w:rPr>
      </w:pPr>
      <w:r w:rsidRPr="00CE1D62">
        <w:rPr>
          <w:rFonts w:ascii="Times New Roman" w:hAnsi="Times New Roman" w:cs="Times New Roman"/>
          <w:sz w:val="28"/>
          <w:szCs w:val="28"/>
        </w:rPr>
        <w:t xml:space="preserve">- </w:t>
      </w:r>
      <w:r w:rsidR="00432C37" w:rsidRPr="00CE1D62">
        <w:rPr>
          <w:rFonts w:ascii="Times New Roman" w:hAnsi="Times New Roman" w:cs="Times New Roman"/>
          <w:sz w:val="28"/>
          <w:szCs w:val="28"/>
        </w:rPr>
        <w:t>Thẩm quyền ban hành/triển khai: Ủy ban nhân dân Thành phố Hồ Chí Minh ban hành Kế hoạch hoặc các Sở ngành được giao chủ trì triển khai ban hành Kế hoạch triển khai theo thẩm quyền.</w:t>
      </w:r>
    </w:p>
    <w:p w14:paraId="1C3BA499" w14:textId="77777777" w:rsidR="0042745A" w:rsidRPr="00EC5C3F" w:rsidRDefault="0042745A" w:rsidP="00EC5C3F">
      <w:pPr>
        <w:spacing w:before="120" w:after="0" w:line="240" w:lineRule="auto"/>
        <w:ind w:firstLine="567"/>
        <w:jc w:val="both"/>
        <w:rPr>
          <w:rFonts w:ascii="Times New Roman" w:hAnsi="Times New Roman" w:cs="Times New Roman"/>
          <w:b/>
          <w:sz w:val="28"/>
          <w:szCs w:val="28"/>
        </w:rPr>
      </w:pPr>
      <w:r w:rsidRPr="00EC5C3F">
        <w:rPr>
          <w:rFonts w:ascii="Times New Roman" w:hAnsi="Times New Roman" w:cs="Times New Roman"/>
          <w:b/>
          <w:sz w:val="28"/>
          <w:szCs w:val="28"/>
        </w:rPr>
        <w:lastRenderedPageBreak/>
        <w:t>IV. TỔ CHỨC THỰC HIỆN</w:t>
      </w:r>
    </w:p>
    <w:p w14:paraId="3726410C" w14:textId="77777777" w:rsidR="0042745A" w:rsidRPr="00EC5C3F" w:rsidRDefault="001971A9" w:rsidP="00EC5C3F">
      <w:pPr>
        <w:spacing w:before="120" w:after="0" w:line="240" w:lineRule="auto"/>
        <w:ind w:firstLine="567"/>
        <w:jc w:val="both"/>
        <w:rPr>
          <w:rFonts w:ascii="Times New Roman" w:hAnsi="Times New Roman" w:cs="Times New Roman"/>
          <w:sz w:val="28"/>
          <w:szCs w:val="28"/>
        </w:rPr>
      </w:pPr>
      <w:r w:rsidRPr="00EC5C3F">
        <w:rPr>
          <w:rFonts w:ascii="Times New Roman" w:hAnsi="Times New Roman" w:cs="Times New Roman"/>
          <w:sz w:val="28"/>
          <w:szCs w:val="28"/>
        </w:rPr>
        <w:t xml:space="preserve">- Giao </w:t>
      </w:r>
      <w:r w:rsidR="00C25C3C">
        <w:rPr>
          <w:rFonts w:ascii="Times New Roman" w:hAnsi="Times New Roman" w:cs="Times New Roman"/>
          <w:sz w:val="28"/>
          <w:szCs w:val="28"/>
        </w:rPr>
        <w:t>Sở KH&amp;CN</w:t>
      </w:r>
      <w:r w:rsidRPr="00EC5C3F">
        <w:rPr>
          <w:rFonts w:ascii="Times New Roman" w:hAnsi="Times New Roman" w:cs="Times New Roman"/>
          <w:sz w:val="28"/>
          <w:szCs w:val="28"/>
        </w:rPr>
        <w:t xml:space="preserve"> làm đầu mối tổng hợp, theo dõi, đôn đốc, báo cáo tiến độ thực hiện Kế hoạ</w:t>
      </w:r>
      <w:r w:rsidR="0042745A" w:rsidRPr="00EC5C3F">
        <w:rPr>
          <w:rFonts w:ascii="Times New Roman" w:hAnsi="Times New Roman" w:cs="Times New Roman"/>
          <w:sz w:val="28"/>
          <w:szCs w:val="28"/>
        </w:rPr>
        <w:t>ch.</w:t>
      </w:r>
    </w:p>
    <w:p w14:paraId="519A3D6E" w14:textId="77777777" w:rsidR="0042745A" w:rsidRPr="00EC5C3F" w:rsidRDefault="001971A9" w:rsidP="00EC5C3F">
      <w:pPr>
        <w:spacing w:before="120" w:after="0" w:line="240" w:lineRule="auto"/>
        <w:ind w:firstLine="567"/>
        <w:jc w:val="both"/>
        <w:rPr>
          <w:rFonts w:ascii="Times New Roman" w:hAnsi="Times New Roman" w:cs="Times New Roman"/>
          <w:sz w:val="28"/>
          <w:szCs w:val="28"/>
        </w:rPr>
      </w:pPr>
      <w:r w:rsidRPr="00EC5C3F">
        <w:rPr>
          <w:rFonts w:ascii="Times New Roman" w:hAnsi="Times New Roman" w:cs="Times New Roman"/>
          <w:sz w:val="28"/>
          <w:szCs w:val="28"/>
        </w:rPr>
        <w:t>- Các sở, ban, ngành và đơn vị liên quan căn cứ chức năng, nhiệm vụ được giao khẩn trương triển khai các nội dung đúng tiến độ</w:t>
      </w:r>
      <w:r w:rsidR="0042745A" w:rsidRPr="00EC5C3F">
        <w:rPr>
          <w:rFonts w:ascii="Times New Roman" w:hAnsi="Times New Roman" w:cs="Times New Roman"/>
          <w:sz w:val="28"/>
          <w:szCs w:val="28"/>
        </w:rPr>
        <w:t>.</w:t>
      </w:r>
    </w:p>
    <w:p w14:paraId="25337729" w14:textId="77777777" w:rsidR="00D678FE" w:rsidRDefault="001971A9" w:rsidP="00EC5C3F">
      <w:pPr>
        <w:spacing w:before="120" w:after="0" w:line="240" w:lineRule="auto"/>
        <w:ind w:firstLine="567"/>
        <w:jc w:val="both"/>
        <w:rPr>
          <w:rFonts w:ascii="Times New Roman" w:hAnsi="Times New Roman" w:cs="Times New Roman"/>
          <w:sz w:val="28"/>
          <w:szCs w:val="28"/>
        </w:rPr>
      </w:pPr>
      <w:r w:rsidRPr="00EC5C3F">
        <w:rPr>
          <w:rFonts w:ascii="Times New Roman" w:hAnsi="Times New Roman" w:cs="Times New Roman"/>
          <w:sz w:val="28"/>
          <w:szCs w:val="28"/>
        </w:rPr>
        <w:t xml:space="preserve">- </w:t>
      </w:r>
      <w:r w:rsidR="00C25C3C">
        <w:rPr>
          <w:rFonts w:ascii="Times New Roman" w:hAnsi="Times New Roman" w:cs="Times New Roman"/>
          <w:sz w:val="28"/>
          <w:szCs w:val="28"/>
        </w:rPr>
        <w:t>Sở KH&amp;CN</w:t>
      </w:r>
      <w:r w:rsidR="006C2FC0" w:rsidRPr="00EC5C3F">
        <w:rPr>
          <w:rFonts w:ascii="Times New Roman" w:hAnsi="Times New Roman" w:cs="Times New Roman"/>
          <w:sz w:val="28"/>
          <w:szCs w:val="28"/>
        </w:rPr>
        <w:t xml:space="preserve"> </w:t>
      </w:r>
      <w:r w:rsidR="006C2FC0">
        <w:rPr>
          <w:rFonts w:ascii="Times New Roman" w:hAnsi="Times New Roman" w:cs="Times New Roman"/>
          <w:sz w:val="28"/>
          <w:szCs w:val="28"/>
        </w:rPr>
        <w:t xml:space="preserve">tổng hợp, tham mưu </w:t>
      </w:r>
      <w:r w:rsidR="002D13D9" w:rsidRPr="002D13D9">
        <w:rPr>
          <w:rFonts w:ascii="Times New Roman" w:hAnsi="Times New Roman" w:cs="Times New Roman"/>
          <w:sz w:val="28"/>
          <w:szCs w:val="28"/>
        </w:rPr>
        <w:t xml:space="preserve">Ủy ban nhân dân </w:t>
      </w:r>
      <w:r w:rsidRPr="00EC5C3F">
        <w:rPr>
          <w:rFonts w:ascii="Times New Roman" w:hAnsi="Times New Roman" w:cs="Times New Roman"/>
          <w:sz w:val="28"/>
          <w:szCs w:val="28"/>
        </w:rPr>
        <w:t>Thành phố tổ chức đánh giá sơ kết kết quả thực hiện vào đầu tháng 1</w:t>
      </w:r>
      <w:r w:rsidR="006C2FC0">
        <w:rPr>
          <w:rFonts w:ascii="Times New Roman" w:hAnsi="Times New Roman" w:cs="Times New Roman"/>
          <w:sz w:val="28"/>
          <w:szCs w:val="28"/>
        </w:rPr>
        <w:t>2</w:t>
      </w:r>
      <w:r w:rsidRPr="00EC5C3F">
        <w:rPr>
          <w:rFonts w:ascii="Times New Roman" w:hAnsi="Times New Roman" w:cs="Times New Roman"/>
          <w:sz w:val="28"/>
          <w:szCs w:val="28"/>
        </w:rPr>
        <w:t xml:space="preserve"> năm 2025.</w:t>
      </w:r>
      <w:r w:rsidR="002D13D9">
        <w:rPr>
          <w:rFonts w:ascii="Times New Roman" w:hAnsi="Times New Roman" w:cs="Times New Roman"/>
          <w:sz w:val="28"/>
          <w:szCs w:val="28"/>
        </w:rPr>
        <w:t>/.</w:t>
      </w:r>
    </w:p>
    <w:p w14:paraId="426F1D56" w14:textId="77777777" w:rsidR="00A463A5" w:rsidRDefault="00A463A5" w:rsidP="00EC5C3F">
      <w:pPr>
        <w:spacing w:before="120" w:after="0" w:line="240" w:lineRule="auto"/>
        <w:ind w:firstLine="567"/>
        <w:jc w:val="both"/>
        <w:rPr>
          <w:rFonts w:ascii="Times New Roman" w:hAnsi="Times New Roman" w:cs="Times New Roman"/>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463A5" w14:paraId="56FAF694" w14:textId="77777777" w:rsidTr="00A463A5">
        <w:tc>
          <w:tcPr>
            <w:tcW w:w="4531" w:type="dxa"/>
          </w:tcPr>
          <w:p w14:paraId="3BC543FC" w14:textId="77777777" w:rsidR="00A463A5" w:rsidRPr="00A463A5" w:rsidRDefault="00A463A5" w:rsidP="00A463A5">
            <w:pPr>
              <w:jc w:val="both"/>
              <w:rPr>
                <w:rFonts w:ascii="Times New Roman" w:hAnsi="Times New Roman" w:cs="Times New Roman"/>
                <w:b/>
                <w:i/>
                <w:sz w:val="24"/>
                <w:szCs w:val="28"/>
              </w:rPr>
            </w:pPr>
            <w:r w:rsidRPr="00A463A5">
              <w:rPr>
                <w:rFonts w:ascii="Times New Roman" w:hAnsi="Times New Roman" w:cs="Times New Roman"/>
                <w:b/>
                <w:i/>
                <w:sz w:val="24"/>
                <w:szCs w:val="28"/>
              </w:rPr>
              <w:t>Nơi nhận:</w:t>
            </w:r>
          </w:p>
          <w:p w14:paraId="19CDE8ED" w14:textId="77777777" w:rsidR="00A463A5" w:rsidRPr="00A463A5" w:rsidRDefault="00A463A5" w:rsidP="00A463A5">
            <w:pPr>
              <w:jc w:val="both"/>
              <w:rPr>
                <w:rFonts w:ascii="Times New Roman" w:hAnsi="Times New Roman" w:cs="Times New Roman"/>
                <w:szCs w:val="28"/>
              </w:rPr>
            </w:pPr>
            <w:r w:rsidRPr="00A463A5">
              <w:rPr>
                <w:rFonts w:ascii="Times New Roman" w:hAnsi="Times New Roman" w:cs="Times New Roman"/>
                <w:szCs w:val="28"/>
              </w:rPr>
              <w:t>- Chủ tịch UBND TP.HCM;</w:t>
            </w:r>
          </w:p>
          <w:p w14:paraId="0B6D7F6D" w14:textId="77777777" w:rsidR="00A463A5" w:rsidRPr="00A463A5" w:rsidRDefault="00A463A5" w:rsidP="00A463A5">
            <w:pPr>
              <w:jc w:val="both"/>
              <w:rPr>
                <w:rFonts w:ascii="Times New Roman" w:hAnsi="Times New Roman" w:cs="Times New Roman"/>
                <w:szCs w:val="28"/>
              </w:rPr>
            </w:pPr>
            <w:r w:rsidRPr="00A463A5">
              <w:rPr>
                <w:rFonts w:ascii="Times New Roman" w:hAnsi="Times New Roman" w:cs="Times New Roman"/>
                <w:szCs w:val="28"/>
              </w:rPr>
              <w:t>- Sở, ban, ngành Thành phố;</w:t>
            </w:r>
          </w:p>
          <w:p w14:paraId="02BE3C56" w14:textId="77777777" w:rsidR="00A463A5" w:rsidRPr="00A463A5" w:rsidRDefault="00A463A5" w:rsidP="00A463A5">
            <w:pPr>
              <w:jc w:val="both"/>
              <w:rPr>
                <w:rFonts w:ascii="Times New Roman" w:hAnsi="Times New Roman" w:cs="Times New Roman"/>
                <w:szCs w:val="28"/>
              </w:rPr>
            </w:pPr>
            <w:r w:rsidRPr="00A463A5">
              <w:rPr>
                <w:rFonts w:ascii="Times New Roman" w:hAnsi="Times New Roman" w:cs="Times New Roman"/>
                <w:szCs w:val="28"/>
              </w:rPr>
              <w:t>- UBND phường, xã, đặc khu.</w:t>
            </w:r>
          </w:p>
          <w:p w14:paraId="571D6A82" w14:textId="77777777" w:rsidR="00A463A5" w:rsidRDefault="00A463A5" w:rsidP="00A463A5">
            <w:pPr>
              <w:jc w:val="both"/>
              <w:rPr>
                <w:rFonts w:ascii="Times New Roman" w:hAnsi="Times New Roman" w:cs="Times New Roman"/>
                <w:sz w:val="28"/>
                <w:szCs w:val="28"/>
              </w:rPr>
            </w:pPr>
            <w:r w:rsidRPr="00A463A5">
              <w:rPr>
                <w:rFonts w:ascii="Times New Roman" w:hAnsi="Times New Roman" w:cs="Times New Roman"/>
                <w:szCs w:val="28"/>
              </w:rPr>
              <w:t>- Lưu: VT, …</w:t>
            </w:r>
          </w:p>
        </w:tc>
        <w:tc>
          <w:tcPr>
            <w:tcW w:w="4531" w:type="dxa"/>
          </w:tcPr>
          <w:p w14:paraId="1E8BF112" w14:textId="77777777" w:rsidR="00A463A5" w:rsidRPr="00A463A5" w:rsidRDefault="00A463A5" w:rsidP="00A463A5">
            <w:pPr>
              <w:jc w:val="center"/>
              <w:rPr>
                <w:rFonts w:ascii="Times New Roman" w:hAnsi="Times New Roman" w:cs="Times New Roman"/>
                <w:b/>
                <w:sz w:val="28"/>
                <w:szCs w:val="28"/>
              </w:rPr>
            </w:pPr>
            <w:r w:rsidRPr="00A463A5">
              <w:rPr>
                <w:rFonts w:ascii="Times New Roman" w:hAnsi="Times New Roman" w:cs="Times New Roman"/>
                <w:b/>
                <w:sz w:val="28"/>
                <w:szCs w:val="28"/>
              </w:rPr>
              <w:t>KT. CHỦ TỊCH</w:t>
            </w:r>
          </w:p>
          <w:p w14:paraId="79AC02F9" w14:textId="77777777" w:rsidR="00A463A5" w:rsidRDefault="00A463A5" w:rsidP="00A463A5">
            <w:pPr>
              <w:jc w:val="center"/>
              <w:rPr>
                <w:rFonts w:ascii="Times New Roman" w:hAnsi="Times New Roman" w:cs="Times New Roman"/>
                <w:sz w:val="28"/>
                <w:szCs w:val="28"/>
              </w:rPr>
            </w:pPr>
            <w:r w:rsidRPr="00A463A5">
              <w:rPr>
                <w:rFonts w:ascii="Times New Roman" w:hAnsi="Times New Roman" w:cs="Times New Roman"/>
                <w:b/>
                <w:sz w:val="28"/>
                <w:szCs w:val="28"/>
              </w:rPr>
              <w:t>PHÓ CHỦ TỊCH</w:t>
            </w:r>
          </w:p>
        </w:tc>
      </w:tr>
    </w:tbl>
    <w:p w14:paraId="74D269CC" w14:textId="77777777" w:rsidR="00A463A5" w:rsidRDefault="00A463A5" w:rsidP="00EC5C3F">
      <w:pPr>
        <w:spacing w:before="120" w:after="0" w:line="240" w:lineRule="auto"/>
        <w:ind w:firstLine="567"/>
        <w:jc w:val="both"/>
        <w:rPr>
          <w:rFonts w:ascii="Times New Roman" w:hAnsi="Times New Roman" w:cs="Times New Roman"/>
          <w:sz w:val="28"/>
          <w:szCs w:val="28"/>
        </w:rPr>
      </w:pPr>
    </w:p>
    <w:p w14:paraId="4731B5BD" w14:textId="77777777" w:rsidR="00EC5C3F" w:rsidRPr="00EC5C3F" w:rsidRDefault="00EC5C3F" w:rsidP="00EC5C3F">
      <w:pPr>
        <w:spacing w:before="120" w:after="0" w:line="240" w:lineRule="auto"/>
        <w:ind w:firstLine="567"/>
        <w:jc w:val="both"/>
        <w:rPr>
          <w:rFonts w:ascii="Times New Roman" w:hAnsi="Times New Roman" w:cs="Times New Roman"/>
          <w:sz w:val="28"/>
          <w:szCs w:val="28"/>
        </w:rPr>
      </w:pPr>
    </w:p>
    <w:sectPr w:rsidR="00EC5C3F" w:rsidRPr="00EC5C3F" w:rsidSect="00432C37">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539D8" w14:textId="77777777" w:rsidR="00C3504B" w:rsidRDefault="00C3504B" w:rsidP="000653CE">
      <w:pPr>
        <w:spacing w:after="0" w:line="240" w:lineRule="auto"/>
      </w:pPr>
      <w:r>
        <w:separator/>
      </w:r>
    </w:p>
  </w:endnote>
  <w:endnote w:type="continuationSeparator" w:id="0">
    <w:p w14:paraId="092CB919" w14:textId="77777777" w:rsidR="00C3504B" w:rsidRDefault="00C3504B" w:rsidP="00065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Roman">
    <w:altName w:val="Times New Roman"/>
    <w:panose1 w:val="00000000000000000000"/>
    <w:charset w:val="00"/>
    <w:family w:val="roman"/>
    <w:notTrueType/>
    <w:pitch w:val="default"/>
  </w:font>
  <w:font w:name="DejaVu Sans">
    <w:altName w:val="MS Gothic"/>
    <w:charset w:val="80"/>
    <w:family w:val="auto"/>
    <w:pitch w:val="variable"/>
    <w:sig w:usb0="00000000" w:usb1="C0007843" w:usb2="00000009" w:usb3="00000000" w:csb0="000001F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0D412" w14:textId="77777777" w:rsidR="00C3504B" w:rsidRDefault="00C3504B" w:rsidP="000653CE">
      <w:pPr>
        <w:spacing w:after="0" w:line="240" w:lineRule="auto"/>
      </w:pPr>
      <w:r>
        <w:separator/>
      </w:r>
    </w:p>
  </w:footnote>
  <w:footnote w:type="continuationSeparator" w:id="0">
    <w:p w14:paraId="2D40655E" w14:textId="77777777" w:rsidR="00C3504B" w:rsidRDefault="00C3504B" w:rsidP="000653CE">
      <w:pPr>
        <w:spacing w:after="0" w:line="240" w:lineRule="auto"/>
      </w:pPr>
      <w:r>
        <w:continuationSeparator/>
      </w:r>
    </w:p>
  </w:footnote>
  <w:footnote w:id="1">
    <w:p w14:paraId="7E8B7A20" w14:textId="77777777" w:rsidR="00B47DE5" w:rsidRDefault="00B47DE5" w:rsidP="000653CE">
      <w:pPr>
        <w:pStyle w:val="FootnoteText"/>
      </w:pPr>
      <w:r>
        <w:rPr>
          <w:rStyle w:val="FootnoteReference"/>
        </w:rPr>
        <w:footnoteRef/>
      </w:r>
      <w:r>
        <w:t xml:space="preserve"> Tờ trình số 2052/TTr-SKHCN ngày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0413483"/>
      <w:docPartObj>
        <w:docPartGallery w:val="Page Numbers (Top of Page)"/>
        <w:docPartUnique/>
      </w:docPartObj>
    </w:sdtPr>
    <w:sdtEndPr>
      <w:rPr>
        <w:noProof/>
      </w:rPr>
    </w:sdtEndPr>
    <w:sdtContent>
      <w:p w14:paraId="13465BED" w14:textId="77777777" w:rsidR="00B47DE5" w:rsidRDefault="00B47DE5">
        <w:pPr>
          <w:pStyle w:val="Header"/>
          <w:jc w:val="center"/>
        </w:pPr>
        <w:r>
          <w:fldChar w:fldCharType="begin"/>
        </w:r>
        <w:r>
          <w:instrText xml:space="preserve"> PAGE   \* MERGEFORMAT </w:instrText>
        </w:r>
        <w:r>
          <w:fldChar w:fldCharType="separate"/>
        </w:r>
        <w:r w:rsidR="002D4702">
          <w:rPr>
            <w:noProof/>
          </w:rPr>
          <w:t>10</w:t>
        </w:r>
        <w:r>
          <w:rPr>
            <w:noProof/>
          </w:rPr>
          <w:fldChar w:fldCharType="end"/>
        </w:r>
      </w:p>
    </w:sdtContent>
  </w:sdt>
  <w:p w14:paraId="0D4142C1" w14:textId="77777777" w:rsidR="00B47DE5" w:rsidRDefault="00B47D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D71ECE"/>
    <w:multiLevelType w:val="hybridMultilevel"/>
    <w:tmpl w:val="96908CA4"/>
    <w:lvl w:ilvl="0" w:tplc="7AA238E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48776615">
    <w:abstractNumId w:val="8"/>
  </w:num>
  <w:num w:numId="2" w16cid:durableId="1214657037">
    <w:abstractNumId w:val="6"/>
  </w:num>
  <w:num w:numId="3" w16cid:durableId="326058145">
    <w:abstractNumId w:val="5"/>
  </w:num>
  <w:num w:numId="4" w16cid:durableId="1316178201">
    <w:abstractNumId w:val="4"/>
  </w:num>
  <w:num w:numId="5" w16cid:durableId="604507209">
    <w:abstractNumId w:val="7"/>
  </w:num>
  <w:num w:numId="6" w16cid:durableId="37552217">
    <w:abstractNumId w:val="3"/>
  </w:num>
  <w:num w:numId="7" w16cid:durableId="1247038437">
    <w:abstractNumId w:val="2"/>
  </w:num>
  <w:num w:numId="8" w16cid:durableId="1598557064">
    <w:abstractNumId w:val="1"/>
  </w:num>
  <w:num w:numId="9" w16cid:durableId="1708489715">
    <w:abstractNumId w:val="0"/>
  </w:num>
  <w:num w:numId="10" w16cid:durableId="10546698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
    <w15:presenceInfo w15:providerId="None" w15:userId="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30"/>
    <w:rsid w:val="00021E8B"/>
    <w:rsid w:val="0002623C"/>
    <w:rsid w:val="00034616"/>
    <w:rsid w:val="0006063C"/>
    <w:rsid w:val="00063DAE"/>
    <w:rsid w:val="000653CE"/>
    <w:rsid w:val="000758B2"/>
    <w:rsid w:val="000D5442"/>
    <w:rsid w:val="00134E7A"/>
    <w:rsid w:val="00146D22"/>
    <w:rsid w:val="0015074B"/>
    <w:rsid w:val="001559A3"/>
    <w:rsid w:val="0015686F"/>
    <w:rsid w:val="0019592D"/>
    <w:rsid w:val="001971A9"/>
    <w:rsid w:val="0029639D"/>
    <w:rsid w:val="002D13D9"/>
    <w:rsid w:val="002D4702"/>
    <w:rsid w:val="00326F90"/>
    <w:rsid w:val="004026F6"/>
    <w:rsid w:val="00404C36"/>
    <w:rsid w:val="0042745A"/>
    <w:rsid w:val="00432C37"/>
    <w:rsid w:val="004C34CD"/>
    <w:rsid w:val="00592C03"/>
    <w:rsid w:val="00627CB6"/>
    <w:rsid w:val="00631ECA"/>
    <w:rsid w:val="00656EC0"/>
    <w:rsid w:val="00675B51"/>
    <w:rsid w:val="006945AD"/>
    <w:rsid w:val="006C2FC0"/>
    <w:rsid w:val="006E22CB"/>
    <w:rsid w:val="0075735E"/>
    <w:rsid w:val="00797E48"/>
    <w:rsid w:val="00844369"/>
    <w:rsid w:val="00910FAC"/>
    <w:rsid w:val="009754F6"/>
    <w:rsid w:val="009E684C"/>
    <w:rsid w:val="00A463A5"/>
    <w:rsid w:val="00A86057"/>
    <w:rsid w:val="00AA1D8D"/>
    <w:rsid w:val="00B47730"/>
    <w:rsid w:val="00B47DE5"/>
    <w:rsid w:val="00C25C3C"/>
    <w:rsid w:val="00C3504B"/>
    <w:rsid w:val="00C77072"/>
    <w:rsid w:val="00CB0664"/>
    <w:rsid w:val="00CE1D62"/>
    <w:rsid w:val="00D311B0"/>
    <w:rsid w:val="00D678FE"/>
    <w:rsid w:val="00D76C87"/>
    <w:rsid w:val="00DB149D"/>
    <w:rsid w:val="00EC5C3F"/>
    <w:rsid w:val="00EF75BA"/>
    <w:rsid w:val="00F61BA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B3707C"/>
  <w14:defaultImageDpi w14:val="300"/>
  <w15:docId w15:val="{9184E287-47E7-415A-BA18-7117F907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basedOn w:val="DefaultParagraphFont"/>
    <w:link w:val="BVIfnrCarCar"/>
    <w:qFormat/>
    <w:rsid w:val="000653CE"/>
    <w:rPr>
      <w:vertAlign w:val="superscript"/>
    </w:rPr>
  </w:style>
  <w:style w:type="paragraph" w:customStyle="1" w:styleId="BVIfnrCarCar">
    <w:name w:val="BVI fnr Car Car"/>
    <w:aliases w:val="BVI fnr Car,BVI fnr Car Car Car Car Char"/>
    <w:basedOn w:val="Normal"/>
    <w:link w:val="FootnoteReference"/>
    <w:qFormat/>
    <w:rsid w:val="000653CE"/>
    <w:pPr>
      <w:spacing w:after="160" w:line="240" w:lineRule="exact"/>
    </w:pPr>
    <w:rPr>
      <w:vertAlign w:val="superscript"/>
    </w:rPr>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single space,fn,FOOTNOTES,ft,C,FN"/>
    <w:basedOn w:val="Normal"/>
    <w:link w:val="FootnoteTextChar"/>
    <w:uiPriority w:val="99"/>
    <w:unhideWhenUsed/>
    <w:qFormat/>
    <w:rsid w:val="000653CE"/>
    <w:pPr>
      <w:spacing w:after="0" w:line="240" w:lineRule="auto"/>
    </w:pPr>
    <w:rPr>
      <w:rFonts w:eastAsiaTheme="minorHAnsi"/>
      <w:kern w:val="2"/>
      <w:sz w:val="20"/>
      <w:szCs w:val="20"/>
      <w14:ligatures w14:val="standardContextual"/>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fn Char"/>
    <w:basedOn w:val="DefaultParagraphFont"/>
    <w:link w:val="FootnoteText"/>
    <w:uiPriority w:val="99"/>
    <w:qFormat/>
    <w:rsid w:val="000653CE"/>
    <w:rPr>
      <w:rFonts w:eastAsiaTheme="minorHAnsi"/>
      <w:kern w:val="2"/>
      <w:sz w:val="20"/>
      <w:szCs w:val="20"/>
      <w14:ligatures w14:val="standardContextual"/>
    </w:rPr>
  </w:style>
  <w:style w:type="character" w:customStyle="1" w:styleId="fontstyle01">
    <w:name w:val="fontstyle01"/>
    <w:basedOn w:val="DefaultParagraphFont"/>
    <w:rsid w:val="00432C37"/>
    <w:rPr>
      <w:rFonts w:ascii="Times-Roman" w:hAnsi="Times-Roman" w:hint="default"/>
      <w:b w:val="0"/>
      <w:bCs w:val="0"/>
      <w:i w:val="0"/>
      <w:iCs w:val="0"/>
      <w:color w:val="000000"/>
      <w:sz w:val="26"/>
      <w:szCs w:val="26"/>
    </w:rPr>
  </w:style>
  <w:style w:type="paragraph" w:styleId="Revision">
    <w:name w:val="Revision"/>
    <w:hidden/>
    <w:uiPriority w:val="99"/>
    <w:semiHidden/>
    <w:rsid w:val="00C770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582496">
      <w:bodyDiv w:val="1"/>
      <w:marLeft w:val="0"/>
      <w:marRight w:val="0"/>
      <w:marTop w:val="0"/>
      <w:marBottom w:val="0"/>
      <w:divBdr>
        <w:top w:val="none" w:sz="0" w:space="0" w:color="auto"/>
        <w:left w:val="none" w:sz="0" w:space="0" w:color="auto"/>
        <w:bottom w:val="none" w:sz="0" w:space="0" w:color="auto"/>
        <w:right w:val="none" w:sz="0" w:space="0" w:color="auto"/>
      </w:divBdr>
    </w:div>
    <w:div w:id="596644437">
      <w:bodyDiv w:val="1"/>
      <w:marLeft w:val="0"/>
      <w:marRight w:val="0"/>
      <w:marTop w:val="0"/>
      <w:marBottom w:val="0"/>
      <w:divBdr>
        <w:top w:val="none" w:sz="0" w:space="0" w:color="auto"/>
        <w:left w:val="none" w:sz="0" w:space="0" w:color="auto"/>
        <w:bottom w:val="none" w:sz="0" w:space="0" w:color="auto"/>
        <w:right w:val="none" w:sz="0" w:space="0" w:color="auto"/>
      </w:divBdr>
    </w:div>
    <w:div w:id="1409382739">
      <w:bodyDiv w:val="1"/>
      <w:marLeft w:val="0"/>
      <w:marRight w:val="0"/>
      <w:marTop w:val="0"/>
      <w:marBottom w:val="0"/>
      <w:divBdr>
        <w:top w:val="none" w:sz="0" w:space="0" w:color="auto"/>
        <w:left w:val="none" w:sz="0" w:space="0" w:color="auto"/>
        <w:bottom w:val="none" w:sz="0" w:space="0" w:color="auto"/>
        <w:right w:val="none" w:sz="0" w:space="0" w:color="auto"/>
      </w:divBdr>
    </w:div>
    <w:div w:id="14716285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81457-18E1-400D-A7DE-1CE071974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3159</Words>
  <Characters>18010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le</cp:lastModifiedBy>
  <cp:revision>3</cp:revision>
  <dcterms:created xsi:type="dcterms:W3CDTF">2025-07-09T03:20:00Z</dcterms:created>
  <dcterms:modified xsi:type="dcterms:W3CDTF">2025-07-09T03:23:00Z</dcterms:modified>
  <cp:category/>
</cp:coreProperties>
</file>